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E966B" w14:textId="1FB2DE21" w:rsidR="003E4CCB" w:rsidRPr="00347388" w:rsidRDefault="0029700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05637429"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ins w:id="1" w:author="Autor">
        <w:r w:rsidR="00FF3FC8">
          <w:rPr>
            <w:rFonts w:cs="Arial"/>
            <w:sz w:val="20"/>
            <w:lang w:eastAsia="cs-CZ"/>
          </w:rPr>
          <w:t>02</w:t>
        </w:r>
      </w:ins>
      <w:del w:id="2" w:author="Autor">
        <w:r w:rsidR="00C16A55" w:rsidDel="00FF3FC8">
          <w:rPr>
            <w:rFonts w:cs="Arial"/>
            <w:sz w:val="20"/>
            <w:lang w:eastAsia="cs-CZ"/>
          </w:rPr>
          <w:delText>15</w:delText>
        </w:r>
      </w:del>
      <w:r w:rsidRPr="00E25071">
        <w:rPr>
          <w:rFonts w:cs="Arial"/>
          <w:sz w:val="20"/>
          <w:lang w:eastAsia="cs-CZ"/>
        </w:rPr>
        <w:t xml:space="preserve">. </w:t>
      </w:r>
      <w:ins w:id="3" w:author="Autor">
        <w:r w:rsidR="00FF3FC8">
          <w:rPr>
            <w:rFonts w:cs="Arial"/>
            <w:sz w:val="20"/>
            <w:lang w:eastAsia="cs-CZ"/>
          </w:rPr>
          <w:t>0</w:t>
        </w:r>
      </w:ins>
      <w:del w:id="4" w:author="Autor">
        <w:r w:rsidR="00C14239" w:rsidDel="00FF3FC8">
          <w:rPr>
            <w:rFonts w:cs="Arial"/>
            <w:sz w:val="20"/>
            <w:lang w:eastAsia="cs-CZ"/>
          </w:rPr>
          <w:delText>1</w:delText>
        </w:r>
      </w:del>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ins w:id="5" w:author="Autor">
        <w:r w:rsidR="00061C71">
          <w:rPr>
            <w:rFonts w:cs="Arial"/>
            <w:sz w:val="20"/>
            <w:lang w:eastAsia="cs-CZ"/>
          </w:rPr>
          <w:t>2</w:t>
        </w:r>
      </w:ins>
      <w:del w:id="6" w:author="Autor">
        <w:r w:rsidR="00866918" w:rsidDel="00061C71">
          <w:rPr>
            <w:rFonts w:cs="Arial"/>
            <w:sz w:val="20"/>
            <w:lang w:eastAsia="cs-CZ"/>
          </w:rPr>
          <w:delText>1</w:delText>
        </w:r>
      </w:del>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1A131F10"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ins w:id="7" w:author="Autor">
        <w:r w:rsidR="00FF3FC8">
          <w:rPr>
            <w:rFonts w:cs="Arial"/>
            <w:sz w:val="20"/>
            <w:lang w:eastAsia="cs-CZ"/>
          </w:rPr>
          <w:t>02</w:t>
        </w:r>
      </w:ins>
      <w:del w:id="8" w:author="Autor">
        <w:r w:rsidR="00C16A55" w:rsidDel="00FF3FC8">
          <w:rPr>
            <w:rFonts w:cs="Arial"/>
            <w:sz w:val="20"/>
            <w:lang w:eastAsia="cs-CZ"/>
          </w:rPr>
          <w:delText>15</w:delText>
        </w:r>
      </w:del>
      <w:r w:rsidRPr="00E25071">
        <w:rPr>
          <w:rFonts w:cs="Arial"/>
          <w:sz w:val="20"/>
          <w:lang w:eastAsia="cs-CZ"/>
        </w:rPr>
        <w:t>. </w:t>
      </w:r>
      <w:ins w:id="9" w:author="Autor">
        <w:r w:rsidR="00FF3FC8">
          <w:rPr>
            <w:rFonts w:cs="Arial"/>
            <w:sz w:val="20"/>
            <w:lang w:eastAsia="cs-CZ"/>
          </w:rPr>
          <w:t>0</w:t>
        </w:r>
      </w:ins>
      <w:del w:id="10" w:author="Autor">
        <w:r w:rsidR="00C14239" w:rsidDel="00FF3FC8">
          <w:rPr>
            <w:rFonts w:cs="Arial"/>
            <w:sz w:val="20"/>
            <w:lang w:eastAsia="cs-CZ"/>
          </w:rPr>
          <w:delText>1</w:delText>
        </w:r>
      </w:del>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ins w:id="11" w:author="Autor">
        <w:r w:rsidR="00061C71">
          <w:rPr>
            <w:rFonts w:cs="Arial"/>
            <w:sz w:val="20"/>
            <w:lang w:eastAsia="cs-CZ"/>
          </w:rPr>
          <w:t>2</w:t>
        </w:r>
      </w:ins>
      <w:del w:id="12" w:author="Autor">
        <w:r w:rsidR="00866918" w:rsidDel="00061C71">
          <w:rPr>
            <w:rFonts w:cs="Arial"/>
            <w:sz w:val="20"/>
            <w:lang w:eastAsia="cs-CZ"/>
          </w:rPr>
          <w:delText>1</w:delText>
        </w:r>
      </w:del>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04059842" w:rsidR="003E4CCB" w:rsidRPr="00347388" w:rsidRDefault="006B41BD" w:rsidP="00140CE3">
      <w:pPr>
        <w:tabs>
          <w:tab w:val="left" w:pos="1134"/>
        </w:tabs>
        <w:spacing w:line="360" w:lineRule="auto"/>
        <w:rPr>
          <w:rFonts w:cs="Arial"/>
          <w:sz w:val="20"/>
          <w:lang w:eastAsia="cs-CZ"/>
        </w:rPr>
      </w:pPr>
      <w:r w:rsidRPr="008F2822">
        <w:t>Dátum:</w:t>
      </w:r>
      <w:r w:rsidR="00C16A55">
        <w:t xml:space="preserve"> </w:t>
      </w:r>
      <w:ins w:id="13" w:author="Autor">
        <w:r w:rsidR="00FF3FC8">
          <w:t>02</w:t>
        </w:r>
      </w:ins>
      <w:del w:id="14" w:author="Autor">
        <w:r w:rsidR="00C16A55" w:rsidDel="00FF3FC8">
          <w:delText>15</w:delText>
        </w:r>
      </w:del>
      <w:r w:rsidRPr="00140CE3">
        <w:t>. </w:t>
      </w:r>
      <w:ins w:id="15" w:author="Autor">
        <w:r w:rsidR="00F66B4D">
          <w:t>0</w:t>
        </w:r>
      </w:ins>
      <w:del w:id="16" w:author="Autor">
        <w:r w:rsidR="00C14239" w:rsidDel="00FF3FC8">
          <w:delText>1</w:delText>
        </w:r>
      </w:del>
      <w:r w:rsidR="00C16A55">
        <w:t>2</w:t>
      </w:r>
      <w:r>
        <w:t>. </w:t>
      </w:r>
      <w:r w:rsidR="00866918">
        <w:t>202</w:t>
      </w:r>
      <w:ins w:id="17" w:author="Autor">
        <w:r w:rsidR="00061C71">
          <w:t>2</w:t>
        </w:r>
      </w:ins>
      <w:del w:id="18" w:author="Autor">
        <w:r w:rsidR="00866918" w:rsidDel="00061C71">
          <w:delText>1</w:delText>
        </w:r>
      </w:del>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5E637CDD"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ins w:id="19" w:author="Autor">
        <w:r w:rsidR="00FF3FC8">
          <w:rPr>
            <w:rFonts w:cs="Arial"/>
            <w:sz w:val="20"/>
            <w:lang w:eastAsia="cs-CZ"/>
          </w:rPr>
          <w:t>02</w:t>
        </w:r>
      </w:ins>
      <w:del w:id="20" w:author="Autor">
        <w:r w:rsidR="00C16A55" w:rsidDel="00FF3FC8">
          <w:rPr>
            <w:rFonts w:cs="Arial"/>
            <w:sz w:val="20"/>
            <w:lang w:eastAsia="cs-CZ"/>
          </w:rPr>
          <w:delText>15</w:delText>
        </w:r>
      </w:del>
      <w:r w:rsidRPr="00E25071">
        <w:rPr>
          <w:rFonts w:cs="Arial"/>
          <w:sz w:val="20"/>
          <w:lang w:eastAsia="cs-CZ"/>
        </w:rPr>
        <w:t>. </w:t>
      </w:r>
      <w:ins w:id="21" w:author="Autor">
        <w:r w:rsidR="00FF3FC8">
          <w:rPr>
            <w:rFonts w:cs="Arial"/>
            <w:sz w:val="20"/>
            <w:lang w:eastAsia="cs-CZ"/>
          </w:rPr>
          <w:t>0</w:t>
        </w:r>
      </w:ins>
      <w:del w:id="22" w:author="Autor">
        <w:r w:rsidR="00C14239" w:rsidDel="00FF3FC8">
          <w:rPr>
            <w:rFonts w:cs="Arial"/>
            <w:sz w:val="20"/>
            <w:lang w:eastAsia="cs-CZ"/>
          </w:rPr>
          <w:delText>1</w:delText>
        </w:r>
      </w:del>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ins w:id="23" w:author="Autor">
        <w:r w:rsidR="00061C71">
          <w:rPr>
            <w:rFonts w:cs="Arial"/>
            <w:sz w:val="20"/>
            <w:lang w:eastAsia="cs-CZ"/>
          </w:rPr>
          <w:t>2</w:t>
        </w:r>
      </w:ins>
      <w:del w:id="24" w:author="Autor">
        <w:r w:rsidR="00866918" w:rsidDel="00061C71">
          <w:rPr>
            <w:rFonts w:cs="Arial"/>
            <w:sz w:val="20"/>
            <w:lang w:eastAsia="cs-CZ"/>
          </w:rPr>
          <w:delText>1</w:delText>
        </w:r>
      </w:del>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2B9CDB27" w:rsidR="003E4CCB" w:rsidRDefault="003E4CCB" w:rsidP="003E4CCB">
      <w:pPr>
        <w:jc w:val="center"/>
        <w:rPr>
          <w:color w:val="001D58"/>
          <w:sz w:val="60"/>
        </w:rPr>
      </w:pPr>
      <w:r w:rsidRPr="00E25071">
        <w:rPr>
          <w:rFonts w:cs="Arial"/>
          <w:sz w:val="18"/>
          <w:lang w:eastAsia="cs-CZ"/>
        </w:rPr>
        <w:t xml:space="preserve">Verzia: </w:t>
      </w:r>
      <w:ins w:id="25" w:author="Autor">
        <w:r w:rsidR="00163432">
          <w:rPr>
            <w:rFonts w:cs="Arial"/>
            <w:sz w:val="18"/>
            <w:lang w:eastAsia="cs-CZ"/>
          </w:rPr>
          <w:t>8.0</w:t>
        </w:r>
      </w:ins>
      <w:del w:id="26" w:author="Autor">
        <w:r w:rsidR="000B01F3" w:rsidDel="00163432">
          <w:rPr>
            <w:rFonts w:cs="Arial"/>
            <w:sz w:val="18"/>
            <w:lang w:eastAsia="cs-CZ"/>
          </w:rPr>
          <w:delText>7.</w:delText>
        </w:r>
      </w:del>
      <w:ins w:id="27" w:author="Autor">
        <w:del w:id="28" w:author="Autor">
          <w:r w:rsidR="00061C71" w:rsidDel="00163432">
            <w:rPr>
              <w:rFonts w:cs="Arial"/>
              <w:sz w:val="18"/>
              <w:lang w:eastAsia="cs-CZ"/>
            </w:rPr>
            <w:delText>4</w:delText>
          </w:r>
        </w:del>
      </w:ins>
      <w:del w:id="29" w:author="Autor">
        <w:r w:rsidR="00C16A55" w:rsidDel="00163432">
          <w:rPr>
            <w:rFonts w:cs="Arial"/>
            <w:sz w:val="18"/>
            <w:lang w:eastAsia="cs-CZ"/>
          </w:rPr>
          <w:delText>3</w:delText>
        </w:r>
      </w:del>
      <w:r w:rsidRPr="00E25071">
        <w:rPr>
          <w:rFonts w:cs="Arial"/>
          <w:sz w:val="18"/>
          <w:lang w:eastAsia="cs-CZ"/>
        </w:rPr>
        <w:t>; platnosť od</w:t>
      </w:r>
      <w:r w:rsidRPr="00267B42">
        <w:rPr>
          <w:rFonts w:cs="Arial"/>
          <w:sz w:val="18"/>
          <w:lang w:eastAsia="cs-CZ"/>
        </w:rPr>
        <w:t xml:space="preserve">: </w:t>
      </w:r>
      <w:del w:id="30" w:author="Autor">
        <w:r w:rsidR="00C16A55" w:rsidRPr="00267B42" w:rsidDel="00267B42">
          <w:rPr>
            <w:rFonts w:cs="Arial"/>
            <w:sz w:val="18"/>
            <w:lang w:eastAsia="cs-CZ"/>
          </w:rPr>
          <w:delText>15</w:delText>
        </w:r>
      </w:del>
      <w:ins w:id="31" w:author="Autor">
        <w:r w:rsidR="00267B42" w:rsidRPr="00A6511B">
          <w:rPr>
            <w:rFonts w:cs="Arial"/>
            <w:sz w:val="18"/>
            <w:lang w:eastAsia="cs-CZ"/>
          </w:rPr>
          <w:t>02</w:t>
        </w:r>
      </w:ins>
      <w:r w:rsidRPr="00267B42">
        <w:rPr>
          <w:rFonts w:cs="Arial"/>
          <w:sz w:val="18"/>
          <w:lang w:eastAsia="cs-CZ"/>
        </w:rPr>
        <w:t xml:space="preserve">. </w:t>
      </w:r>
      <w:del w:id="32" w:author="Autor">
        <w:r w:rsidR="00C14239" w:rsidRPr="00267B42" w:rsidDel="00267B42">
          <w:rPr>
            <w:rFonts w:cs="Arial"/>
            <w:sz w:val="18"/>
            <w:lang w:eastAsia="cs-CZ"/>
          </w:rPr>
          <w:delText>1</w:delText>
        </w:r>
      </w:del>
      <w:ins w:id="33" w:author="Autor">
        <w:r w:rsidR="00267B42" w:rsidRPr="00A6511B">
          <w:rPr>
            <w:rFonts w:cs="Arial"/>
            <w:sz w:val="18"/>
            <w:lang w:eastAsia="cs-CZ"/>
          </w:rPr>
          <w:t>0</w:t>
        </w:r>
      </w:ins>
      <w:r w:rsidR="00C16A55" w:rsidRPr="00267B42">
        <w:rPr>
          <w:rFonts w:cs="Arial"/>
          <w:sz w:val="18"/>
          <w:lang w:eastAsia="cs-CZ"/>
        </w:rPr>
        <w:t>2</w:t>
      </w:r>
      <w:r w:rsidRPr="00267B42">
        <w:rPr>
          <w:rFonts w:cs="Arial"/>
          <w:sz w:val="18"/>
          <w:lang w:eastAsia="cs-CZ"/>
        </w:rPr>
        <w:t>. </w:t>
      </w:r>
      <w:r w:rsidR="00866918" w:rsidRPr="00725179">
        <w:rPr>
          <w:rFonts w:cs="Arial"/>
          <w:sz w:val="18"/>
          <w:lang w:eastAsia="cs-CZ"/>
        </w:rPr>
        <w:t>202</w:t>
      </w:r>
      <w:ins w:id="34" w:author="Autor">
        <w:r w:rsidR="00061C71" w:rsidRPr="00725179">
          <w:rPr>
            <w:rFonts w:cs="Arial"/>
            <w:sz w:val="18"/>
            <w:lang w:eastAsia="cs-CZ"/>
          </w:rPr>
          <w:t>2</w:t>
        </w:r>
      </w:ins>
      <w:del w:id="35" w:author="Autor">
        <w:r w:rsidR="00866918" w:rsidRPr="00267B42" w:rsidDel="00061C71">
          <w:rPr>
            <w:rFonts w:cs="Arial"/>
            <w:sz w:val="18"/>
            <w:lang w:eastAsia="cs-CZ"/>
          </w:rPr>
          <w:delText>1</w:delText>
        </w:r>
      </w:del>
      <w:r w:rsidRPr="00267B42">
        <w:rPr>
          <w:rFonts w:cs="Arial"/>
          <w:sz w:val="18"/>
          <w:lang w:eastAsia="cs-CZ"/>
        </w:rPr>
        <w:t>, účinnosť od:</w:t>
      </w:r>
      <w:r w:rsidR="00D90229" w:rsidRPr="00267B42">
        <w:rPr>
          <w:rFonts w:cs="Arial"/>
          <w:sz w:val="18"/>
          <w:lang w:eastAsia="cs-CZ"/>
        </w:rPr>
        <w:t xml:space="preserve"> </w:t>
      </w:r>
      <w:del w:id="36" w:author="Autor">
        <w:r w:rsidR="00C16A55" w:rsidRPr="00267B42" w:rsidDel="00267B42">
          <w:rPr>
            <w:rFonts w:cs="Arial"/>
            <w:sz w:val="18"/>
            <w:lang w:eastAsia="cs-CZ"/>
          </w:rPr>
          <w:delText>15</w:delText>
        </w:r>
      </w:del>
      <w:ins w:id="37" w:author="Autor">
        <w:r w:rsidR="00267B42" w:rsidRPr="00A6511B">
          <w:rPr>
            <w:rFonts w:cs="Arial"/>
            <w:sz w:val="18"/>
            <w:lang w:eastAsia="cs-CZ"/>
          </w:rPr>
          <w:t>02</w:t>
        </w:r>
      </w:ins>
      <w:r w:rsidRPr="00267B42">
        <w:rPr>
          <w:rFonts w:cs="Arial"/>
          <w:sz w:val="18"/>
          <w:lang w:eastAsia="cs-CZ"/>
        </w:rPr>
        <w:t xml:space="preserve">. </w:t>
      </w:r>
      <w:del w:id="38" w:author="Autor">
        <w:r w:rsidR="00C14239" w:rsidRPr="00267B42" w:rsidDel="00267B42">
          <w:rPr>
            <w:rFonts w:cs="Arial"/>
            <w:sz w:val="18"/>
            <w:lang w:eastAsia="cs-CZ"/>
          </w:rPr>
          <w:delText>1</w:delText>
        </w:r>
      </w:del>
      <w:ins w:id="39" w:author="Autor">
        <w:r w:rsidR="00267B42" w:rsidRPr="00A6511B">
          <w:rPr>
            <w:rFonts w:cs="Arial"/>
            <w:sz w:val="18"/>
            <w:lang w:eastAsia="cs-CZ"/>
          </w:rPr>
          <w:t>0</w:t>
        </w:r>
      </w:ins>
      <w:r w:rsidR="00C16A55" w:rsidRPr="00267B42">
        <w:rPr>
          <w:rFonts w:cs="Arial"/>
          <w:sz w:val="18"/>
          <w:lang w:eastAsia="cs-CZ"/>
        </w:rPr>
        <w:t>2</w:t>
      </w:r>
      <w:r w:rsidRPr="00267B42">
        <w:rPr>
          <w:rFonts w:cs="Arial"/>
          <w:sz w:val="18"/>
          <w:lang w:eastAsia="cs-CZ"/>
        </w:rPr>
        <w:t>.</w:t>
      </w:r>
      <w:r w:rsidRPr="00E25071">
        <w:rPr>
          <w:rFonts w:cs="Arial"/>
          <w:sz w:val="18"/>
          <w:lang w:eastAsia="cs-CZ"/>
        </w:rPr>
        <w:t> </w:t>
      </w:r>
      <w:r w:rsidR="00866918" w:rsidRPr="00E25071">
        <w:rPr>
          <w:rFonts w:cs="Arial"/>
          <w:sz w:val="18"/>
          <w:lang w:eastAsia="cs-CZ"/>
        </w:rPr>
        <w:t>20</w:t>
      </w:r>
      <w:r w:rsidR="00866918">
        <w:rPr>
          <w:rFonts w:cs="Arial"/>
          <w:sz w:val="18"/>
          <w:lang w:eastAsia="cs-CZ"/>
        </w:rPr>
        <w:t>2</w:t>
      </w:r>
      <w:ins w:id="40" w:author="Autor">
        <w:r w:rsidR="00061C71">
          <w:rPr>
            <w:rFonts w:cs="Arial"/>
            <w:sz w:val="18"/>
            <w:lang w:eastAsia="cs-CZ"/>
          </w:rPr>
          <w:t>2</w:t>
        </w:r>
      </w:ins>
      <w:del w:id="41" w:author="Autor">
        <w:r w:rsidR="00866918" w:rsidDel="00061C71">
          <w:rPr>
            <w:rFonts w:cs="Arial"/>
            <w:sz w:val="18"/>
            <w:lang w:eastAsia="cs-CZ"/>
          </w:rPr>
          <w:delText>1</w:delText>
        </w:r>
      </w:del>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42" w:name="_Toc410907843"/>
    <w:p w14:paraId="6047E017" w14:textId="77777777" w:rsidR="0055763A"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74740330" w:history="1">
        <w:r w:rsidR="0055763A" w:rsidRPr="005530FB">
          <w:rPr>
            <w:rStyle w:val="Hypertextovprepojenie"/>
            <w:noProof/>
          </w:rPr>
          <w:t>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Úvod</w:t>
        </w:r>
        <w:r w:rsidR="0055763A">
          <w:rPr>
            <w:noProof/>
            <w:webHidden/>
          </w:rPr>
          <w:tab/>
        </w:r>
        <w:r w:rsidR="0055763A">
          <w:rPr>
            <w:noProof/>
            <w:webHidden/>
          </w:rPr>
          <w:fldChar w:fldCharType="begin"/>
        </w:r>
        <w:r w:rsidR="0055763A">
          <w:rPr>
            <w:noProof/>
            <w:webHidden/>
          </w:rPr>
          <w:instrText xml:space="preserve"> PAGEREF _Toc74740330 \h </w:instrText>
        </w:r>
        <w:r w:rsidR="0055763A">
          <w:rPr>
            <w:noProof/>
            <w:webHidden/>
          </w:rPr>
        </w:r>
        <w:r w:rsidR="0055763A">
          <w:rPr>
            <w:noProof/>
            <w:webHidden/>
          </w:rPr>
          <w:fldChar w:fldCharType="separate"/>
        </w:r>
        <w:r w:rsidR="000F1971">
          <w:rPr>
            <w:noProof/>
            <w:webHidden/>
          </w:rPr>
          <w:t>4</w:t>
        </w:r>
        <w:r w:rsidR="0055763A">
          <w:rPr>
            <w:noProof/>
            <w:webHidden/>
          </w:rPr>
          <w:fldChar w:fldCharType="end"/>
        </w:r>
      </w:hyperlink>
    </w:p>
    <w:p w14:paraId="406CC406"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1" w:history="1">
        <w:r w:rsidR="0055763A" w:rsidRPr="005530FB">
          <w:rPr>
            <w:rStyle w:val="Hypertextovprepojenie"/>
            <w:noProof/>
          </w:rPr>
          <w:t>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Účinnosť príručky pre prijímateľa</w:t>
        </w:r>
        <w:r w:rsidR="0055763A">
          <w:rPr>
            <w:noProof/>
            <w:webHidden/>
          </w:rPr>
          <w:tab/>
        </w:r>
        <w:r w:rsidR="0055763A">
          <w:rPr>
            <w:noProof/>
            <w:webHidden/>
          </w:rPr>
          <w:fldChar w:fldCharType="begin"/>
        </w:r>
        <w:r w:rsidR="0055763A">
          <w:rPr>
            <w:noProof/>
            <w:webHidden/>
          </w:rPr>
          <w:instrText xml:space="preserve"> PAGEREF _Toc74740331 \h </w:instrText>
        </w:r>
        <w:r w:rsidR="0055763A">
          <w:rPr>
            <w:noProof/>
            <w:webHidden/>
          </w:rPr>
        </w:r>
        <w:r w:rsidR="0055763A">
          <w:rPr>
            <w:noProof/>
            <w:webHidden/>
          </w:rPr>
          <w:fldChar w:fldCharType="separate"/>
        </w:r>
        <w:r w:rsidR="000F1971">
          <w:rPr>
            <w:noProof/>
            <w:webHidden/>
          </w:rPr>
          <w:t>4</w:t>
        </w:r>
        <w:r w:rsidR="0055763A">
          <w:rPr>
            <w:noProof/>
            <w:webHidden/>
          </w:rPr>
          <w:fldChar w:fldCharType="end"/>
        </w:r>
      </w:hyperlink>
    </w:p>
    <w:p w14:paraId="27A8E2B6"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2" w:history="1">
        <w:r w:rsidR="0055763A" w:rsidRPr="005530FB">
          <w:rPr>
            <w:rStyle w:val="Hypertextovprepojenie"/>
            <w:noProof/>
          </w:rPr>
          <w:t>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Cieľ príručky pre prijímateľa</w:t>
        </w:r>
        <w:r w:rsidR="0055763A">
          <w:rPr>
            <w:noProof/>
            <w:webHidden/>
          </w:rPr>
          <w:tab/>
        </w:r>
        <w:r w:rsidR="0055763A">
          <w:rPr>
            <w:noProof/>
            <w:webHidden/>
          </w:rPr>
          <w:fldChar w:fldCharType="begin"/>
        </w:r>
        <w:r w:rsidR="0055763A">
          <w:rPr>
            <w:noProof/>
            <w:webHidden/>
          </w:rPr>
          <w:instrText xml:space="preserve"> PAGEREF _Toc74740332 \h </w:instrText>
        </w:r>
        <w:r w:rsidR="0055763A">
          <w:rPr>
            <w:noProof/>
            <w:webHidden/>
          </w:rPr>
        </w:r>
        <w:r w:rsidR="0055763A">
          <w:rPr>
            <w:noProof/>
            <w:webHidden/>
          </w:rPr>
          <w:fldChar w:fldCharType="separate"/>
        </w:r>
        <w:r w:rsidR="000F1971">
          <w:rPr>
            <w:noProof/>
            <w:webHidden/>
          </w:rPr>
          <w:t>4</w:t>
        </w:r>
        <w:r w:rsidR="0055763A">
          <w:rPr>
            <w:noProof/>
            <w:webHidden/>
          </w:rPr>
          <w:fldChar w:fldCharType="end"/>
        </w:r>
      </w:hyperlink>
    </w:p>
    <w:p w14:paraId="150E335E"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3" w:history="1">
        <w:r w:rsidR="0055763A" w:rsidRPr="005530FB">
          <w:rPr>
            <w:rStyle w:val="Hypertextovprepojenie"/>
            <w:noProof/>
          </w:rPr>
          <w:t>1.3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Definícia pojmov</w:t>
        </w:r>
        <w:r w:rsidR="0055763A">
          <w:rPr>
            <w:noProof/>
            <w:webHidden/>
          </w:rPr>
          <w:tab/>
        </w:r>
        <w:r w:rsidR="0055763A">
          <w:rPr>
            <w:noProof/>
            <w:webHidden/>
          </w:rPr>
          <w:fldChar w:fldCharType="begin"/>
        </w:r>
        <w:r w:rsidR="0055763A">
          <w:rPr>
            <w:noProof/>
            <w:webHidden/>
          </w:rPr>
          <w:instrText xml:space="preserve"> PAGEREF _Toc74740333 \h </w:instrText>
        </w:r>
        <w:r w:rsidR="0055763A">
          <w:rPr>
            <w:noProof/>
            <w:webHidden/>
          </w:rPr>
        </w:r>
        <w:r w:rsidR="0055763A">
          <w:rPr>
            <w:noProof/>
            <w:webHidden/>
          </w:rPr>
          <w:fldChar w:fldCharType="separate"/>
        </w:r>
        <w:r w:rsidR="000F1971">
          <w:rPr>
            <w:noProof/>
            <w:webHidden/>
          </w:rPr>
          <w:t>5</w:t>
        </w:r>
        <w:r w:rsidR="0055763A">
          <w:rPr>
            <w:noProof/>
            <w:webHidden/>
          </w:rPr>
          <w:fldChar w:fldCharType="end"/>
        </w:r>
      </w:hyperlink>
    </w:p>
    <w:p w14:paraId="5CD5490E"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4" w:history="1">
        <w:r w:rsidR="0055763A" w:rsidRPr="005530FB">
          <w:rPr>
            <w:rStyle w:val="Hypertextovprepojenie"/>
            <w:noProof/>
          </w:rPr>
          <w:t>1.4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Použité skratky</w:t>
        </w:r>
        <w:r w:rsidR="0055763A">
          <w:rPr>
            <w:noProof/>
            <w:webHidden/>
          </w:rPr>
          <w:tab/>
        </w:r>
        <w:r w:rsidR="0055763A">
          <w:rPr>
            <w:noProof/>
            <w:webHidden/>
          </w:rPr>
          <w:fldChar w:fldCharType="begin"/>
        </w:r>
        <w:r w:rsidR="0055763A">
          <w:rPr>
            <w:noProof/>
            <w:webHidden/>
          </w:rPr>
          <w:instrText xml:space="preserve"> PAGEREF _Toc74740334 \h </w:instrText>
        </w:r>
        <w:r w:rsidR="0055763A">
          <w:rPr>
            <w:noProof/>
            <w:webHidden/>
          </w:rPr>
        </w:r>
        <w:r w:rsidR="0055763A">
          <w:rPr>
            <w:noProof/>
            <w:webHidden/>
          </w:rPr>
          <w:fldChar w:fldCharType="separate"/>
        </w:r>
        <w:r w:rsidR="000F1971">
          <w:rPr>
            <w:noProof/>
            <w:webHidden/>
          </w:rPr>
          <w:t>15</w:t>
        </w:r>
        <w:r w:rsidR="0055763A">
          <w:rPr>
            <w:noProof/>
            <w:webHidden/>
          </w:rPr>
          <w:fldChar w:fldCharType="end"/>
        </w:r>
      </w:hyperlink>
    </w:p>
    <w:p w14:paraId="7D6088DB"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5" w:history="1">
        <w:r w:rsidR="0055763A" w:rsidRPr="005530FB">
          <w:rPr>
            <w:rStyle w:val="Hypertextovprepojenie"/>
            <w:noProof/>
          </w:rPr>
          <w:t>1.5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Legislatíva</w:t>
        </w:r>
        <w:r w:rsidR="0055763A">
          <w:rPr>
            <w:noProof/>
            <w:webHidden/>
          </w:rPr>
          <w:tab/>
        </w:r>
        <w:r w:rsidR="0055763A">
          <w:rPr>
            <w:noProof/>
            <w:webHidden/>
          </w:rPr>
          <w:fldChar w:fldCharType="begin"/>
        </w:r>
        <w:r w:rsidR="0055763A">
          <w:rPr>
            <w:noProof/>
            <w:webHidden/>
          </w:rPr>
          <w:instrText xml:space="preserve"> PAGEREF _Toc74740335 \h </w:instrText>
        </w:r>
        <w:r w:rsidR="0055763A">
          <w:rPr>
            <w:noProof/>
            <w:webHidden/>
          </w:rPr>
        </w:r>
        <w:r w:rsidR="0055763A">
          <w:rPr>
            <w:noProof/>
            <w:webHidden/>
          </w:rPr>
          <w:fldChar w:fldCharType="separate"/>
        </w:r>
        <w:r w:rsidR="000F1971">
          <w:rPr>
            <w:noProof/>
            <w:webHidden/>
          </w:rPr>
          <w:t>17</w:t>
        </w:r>
        <w:r w:rsidR="0055763A">
          <w:rPr>
            <w:noProof/>
            <w:webHidden/>
          </w:rPr>
          <w:fldChar w:fldCharType="end"/>
        </w:r>
      </w:hyperlink>
    </w:p>
    <w:p w14:paraId="7B6F338A" w14:textId="77777777" w:rsidR="0055763A" w:rsidRDefault="005D599D">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36" w:history="1">
        <w:r w:rsidR="0055763A" w:rsidRPr="005530FB">
          <w:rPr>
            <w:rStyle w:val="Hypertextovprepojenie"/>
            <w:noProof/>
          </w:rPr>
          <w:t>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Realizácia projektov</w:t>
        </w:r>
        <w:r w:rsidR="0055763A">
          <w:rPr>
            <w:noProof/>
            <w:webHidden/>
          </w:rPr>
          <w:tab/>
        </w:r>
        <w:r w:rsidR="0055763A">
          <w:rPr>
            <w:noProof/>
            <w:webHidden/>
          </w:rPr>
          <w:fldChar w:fldCharType="begin"/>
        </w:r>
        <w:r w:rsidR="0055763A">
          <w:rPr>
            <w:noProof/>
            <w:webHidden/>
          </w:rPr>
          <w:instrText xml:space="preserve"> PAGEREF _Toc74740336 \h </w:instrText>
        </w:r>
        <w:r w:rsidR="0055763A">
          <w:rPr>
            <w:noProof/>
            <w:webHidden/>
          </w:rPr>
        </w:r>
        <w:r w:rsidR="0055763A">
          <w:rPr>
            <w:noProof/>
            <w:webHidden/>
          </w:rPr>
          <w:fldChar w:fldCharType="separate"/>
        </w:r>
        <w:r w:rsidR="000F1971">
          <w:rPr>
            <w:noProof/>
            <w:webHidden/>
          </w:rPr>
          <w:t>19</w:t>
        </w:r>
        <w:r w:rsidR="0055763A">
          <w:rPr>
            <w:noProof/>
            <w:webHidden/>
          </w:rPr>
          <w:fldChar w:fldCharType="end"/>
        </w:r>
      </w:hyperlink>
    </w:p>
    <w:p w14:paraId="74192A3E"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7" w:history="1">
        <w:r w:rsidR="0055763A" w:rsidRPr="005530FB">
          <w:rPr>
            <w:rStyle w:val="Hypertextovprepojenie"/>
            <w:noProof/>
          </w:rPr>
          <w:t>2.1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 k realizácii projektov</w:t>
        </w:r>
        <w:r w:rsidR="0055763A">
          <w:rPr>
            <w:noProof/>
            <w:webHidden/>
          </w:rPr>
          <w:tab/>
        </w:r>
        <w:r w:rsidR="0055763A">
          <w:rPr>
            <w:noProof/>
            <w:webHidden/>
          </w:rPr>
          <w:fldChar w:fldCharType="begin"/>
        </w:r>
        <w:r w:rsidR="0055763A">
          <w:rPr>
            <w:noProof/>
            <w:webHidden/>
          </w:rPr>
          <w:instrText xml:space="preserve"> PAGEREF _Toc74740337 \h </w:instrText>
        </w:r>
        <w:r w:rsidR="0055763A">
          <w:rPr>
            <w:noProof/>
            <w:webHidden/>
          </w:rPr>
        </w:r>
        <w:r w:rsidR="0055763A">
          <w:rPr>
            <w:noProof/>
            <w:webHidden/>
          </w:rPr>
          <w:fldChar w:fldCharType="separate"/>
        </w:r>
        <w:r w:rsidR="000F1971">
          <w:rPr>
            <w:noProof/>
            <w:webHidden/>
          </w:rPr>
          <w:t>19</w:t>
        </w:r>
        <w:r w:rsidR="0055763A">
          <w:rPr>
            <w:noProof/>
            <w:webHidden/>
          </w:rPr>
          <w:fldChar w:fldCharType="end"/>
        </w:r>
      </w:hyperlink>
    </w:p>
    <w:p w14:paraId="04768922" w14:textId="77777777" w:rsidR="0055763A" w:rsidRDefault="005D599D">
      <w:pPr>
        <w:pStyle w:val="Obsah3"/>
        <w:rPr>
          <w:rFonts w:asciiTheme="minorHAnsi" w:eastAsiaTheme="minorEastAsia" w:hAnsiTheme="minorHAnsi" w:cstheme="minorBidi"/>
          <w:noProof/>
          <w:sz w:val="22"/>
          <w:szCs w:val="22"/>
          <w:lang w:eastAsia="sk-SK"/>
        </w:rPr>
      </w:pPr>
      <w:hyperlink w:anchor="_Toc74740338" w:history="1">
        <w:r w:rsidR="0055763A" w:rsidRPr="005530FB">
          <w:rPr>
            <w:rStyle w:val="Hypertextovprepojenie"/>
            <w:noProof/>
          </w:rPr>
          <w:t>2.1.1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w:t>
        </w:r>
        <w:r w:rsidR="0055763A">
          <w:rPr>
            <w:noProof/>
            <w:webHidden/>
          </w:rPr>
          <w:tab/>
        </w:r>
        <w:r w:rsidR="0055763A">
          <w:rPr>
            <w:noProof/>
            <w:webHidden/>
          </w:rPr>
          <w:fldChar w:fldCharType="begin"/>
        </w:r>
        <w:r w:rsidR="0055763A">
          <w:rPr>
            <w:noProof/>
            <w:webHidden/>
          </w:rPr>
          <w:instrText xml:space="preserve"> PAGEREF _Toc74740338 \h </w:instrText>
        </w:r>
        <w:r w:rsidR="0055763A">
          <w:rPr>
            <w:noProof/>
            <w:webHidden/>
          </w:rPr>
        </w:r>
        <w:r w:rsidR="0055763A">
          <w:rPr>
            <w:noProof/>
            <w:webHidden/>
          </w:rPr>
          <w:fldChar w:fldCharType="separate"/>
        </w:r>
        <w:r w:rsidR="000F1971">
          <w:rPr>
            <w:noProof/>
            <w:webHidden/>
          </w:rPr>
          <w:t>19</w:t>
        </w:r>
        <w:r w:rsidR="0055763A">
          <w:rPr>
            <w:noProof/>
            <w:webHidden/>
          </w:rPr>
          <w:fldChar w:fldCharType="end"/>
        </w:r>
      </w:hyperlink>
    </w:p>
    <w:p w14:paraId="52779386" w14:textId="77777777" w:rsidR="0055763A" w:rsidRDefault="005D599D">
      <w:pPr>
        <w:pStyle w:val="Obsah3"/>
        <w:rPr>
          <w:rFonts w:asciiTheme="minorHAnsi" w:eastAsiaTheme="minorEastAsia" w:hAnsiTheme="minorHAnsi" w:cstheme="minorBidi"/>
          <w:noProof/>
          <w:sz w:val="22"/>
          <w:szCs w:val="22"/>
          <w:lang w:eastAsia="sk-SK"/>
        </w:rPr>
      </w:pPr>
      <w:hyperlink w:anchor="_Toc74740339" w:history="1">
        <w:r w:rsidR="0055763A" w:rsidRPr="005530FB">
          <w:rPr>
            <w:rStyle w:val="Hypertextovprepojenie"/>
            <w:noProof/>
          </w:rPr>
          <w:t>2.1.2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Na čo nezabudnúť po podpise zmluvy</w:t>
        </w:r>
        <w:r w:rsidR="0055763A">
          <w:rPr>
            <w:noProof/>
            <w:webHidden/>
          </w:rPr>
          <w:tab/>
        </w:r>
        <w:r w:rsidR="0055763A">
          <w:rPr>
            <w:noProof/>
            <w:webHidden/>
          </w:rPr>
          <w:fldChar w:fldCharType="begin"/>
        </w:r>
        <w:r w:rsidR="0055763A">
          <w:rPr>
            <w:noProof/>
            <w:webHidden/>
          </w:rPr>
          <w:instrText xml:space="preserve"> PAGEREF _Toc74740339 \h </w:instrText>
        </w:r>
        <w:r w:rsidR="0055763A">
          <w:rPr>
            <w:noProof/>
            <w:webHidden/>
          </w:rPr>
        </w:r>
        <w:r w:rsidR="0055763A">
          <w:rPr>
            <w:noProof/>
            <w:webHidden/>
          </w:rPr>
          <w:fldChar w:fldCharType="separate"/>
        </w:r>
        <w:r w:rsidR="000F1971">
          <w:rPr>
            <w:noProof/>
            <w:webHidden/>
          </w:rPr>
          <w:t>20</w:t>
        </w:r>
        <w:r w:rsidR="0055763A">
          <w:rPr>
            <w:noProof/>
            <w:webHidden/>
          </w:rPr>
          <w:fldChar w:fldCharType="end"/>
        </w:r>
      </w:hyperlink>
    </w:p>
    <w:p w14:paraId="50636208"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0" w:history="1">
        <w:r w:rsidR="0055763A" w:rsidRPr="005530FB">
          <w:rPr>
            <w:rStyle w:val="Hypertextovprepojenie"/>
            <w:noProof/>
          </w:rPr>
          <w:t>2.2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Monitorovanie projektu</w:t>
        </w:r>
        <w:r w:rsidR="0055763A">
          <w:rPr>
            <w:noProof/>
            <w:webHidden/>
          </w:rPr>
          <w:tab/>
        </w:r>
        <w:r w:rsidR="0055763A">
          <w:rPr>
            <w:noProof/>
            <w:webHidden/>
          </w:rPr>
          <w:fldChar w:fldCharType="begin"/>
        </w:r>
        <w:r w:rsidR="0055763A">
          <w:rPr>
            <w:noProof/>
            <w:webHidden/>
          </w:rPr>
          <w:instrText xml:space="preserve"> PAGEREF _Toc74740340 \h </w:instrText>
        </w:r>
        <w:r w:rsidR="0055763A">
          <w:rPr>
            <w:noProof/>
            <w:webHidden/>
          </w:rPr>
        </w:r>
        <w:r w:rsidR="0055763A">
          <w:rPr>
            <w:noProof/>
            <w:webHidden/>
          </w:rPr>
          <w:fldChar w:fldCharType="separate"/>
        </w:r>
        <w:r w:rsidR="000F1971">
          <w:rPr>
            <w:noProof/>
            <w:webHidden/>
          </w:rPr>
          <w:t>22</w:t>
        </w:r>
        <w:r w:rsidR="0055763A">
          <w:rPr>
            <w:noProof/>
            <w:webHidden/>
          </w:rPr>
          <w:fldChar w:fldCharType="end"/>
        </w:r>
      </w:hyperlink>
    </w:p>
    <w:p w14:paraId="0FB4AB65"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1" w:history="1">
        <w:r w:rsidR="0055763A" w:rsidRPr="005530FB">
          <w:rPr>
            <w:rStyle w:val="Hypertextovprepojenie"/>
            <w:noProof/>
          </w:rPr>
          <w:t>2.3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Zmena zmluvy o NFP</w:t>
        </w:r>
        <w:r w:rsidR="0055763A">
          <w:rPr>
            <w:noProof/>
            <w:webHidden/>
          </w:rPr>
          <w:tab/>
        </w:r>
        <w:r w:rsidR="0055763A">
          <w:rPr>
            <w:noProof/>
            <w:webHidden/>
          </w:rPr>
          <w:fldChar w:fldCharType="begin"/>
        </w:r>
        <w:r w:rsidR="0055763A">
          <w:rPr>
            <w:noProof/>
            <w:webHidden/>
          </w:rPr>
          <w:instrText xml:space="preserve"> PAGEREF _Toc74740341 \h </w:instrText>
        </w:r>
        <w:r w:rsidR="0055763A">
          <w:rPr>
            <w:noProof/>
            <w:webHidden/>
          </w:rPr>
        </w:r>
        <w:r w:rsidR="0055763A">
          <w:rPr>
            <w:noProof/>
            <w:webHidden/>
          </w:rPr>
          <w:fldChar w:fldCharType="separate"/>
        </w:r>
        <w:r w:rsidR="000F1971">
          <w:rPr>
            <w:noProof/>
            <w:webHidden/>
          </w:rPr>
          <w:t>27</w:t>
        </w:r>
        <w:r w:rsidR="0055763A">
          <w:rPr>
            <w:noProof/>
            <w:webHidden/>
          </w:rPr>
          <w:fldChar w:fldCharType="end"/>
        </w:r>
      </w:hyperlink>
    </w:p>
    <w:p w14:paraId="211FF70B" w14:textId="77777777" w:rsidR="0055763A" w:rsidRDefault="005D599D">
      <w:pPr>
        <w:pStyle w:val="Obsah3"/>
        <w:rPr>
          <w:rFonts w:asciiTheme="minorHAnsi" w:eastAsiaTheme="minorEastAsia" w:hAnsiTheme="minorHAnsi" w:cstheme="minorBidi"/>
          <w:noProof/>
          <w:sz w:val="22"/>
          <w:szCs w:val="22"/>
          <w:lang w:eastAsia="sk-SK"/>
        </w:rPr>
      </w:pPr>
      <w:hyperlink w:anchor="_Toc74740342" w:history="1">
        <w:r w:rsidR="0055763A" w:rsidRPr="005530FB">
          <w:rPr>
            <w:rStyle w:val="Hypertextovprepojenie"/>
            <w:noProof/>
          </w:rPr>
          <w:t>2.3.1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Charakter zmien a spôsob posudzovania zmien</w:t>
        </w:r>
        <w:r w:rsidR="0055763A">
          <w:rPr>
            <w:noProof/>
            <w:webHidden/>
          </w:rPr>
          <w:tab/>
        </w:r>
        <w:r w:rsidR="0055763A">
          <w:rPr>
            <w:noProof/>
            <w:webHidden/>
          </w:rPr>
          <w:fldChar w:fldCharType="begin"/>
        </w:r>
        <w:r w:rsidR="0055763A">
          <w:rPr>
            <w:noProof/>
            <w:webHidden/>
          </w:rPr>
          <w:instrText xml:space="preserve"> PAGEREF _Toc74740342 \h </w:instrText>
        </w:r>
        <w:r w:rsidR="0055763A">
          <w:rPr>
            <w:noProof/>
            <w:webHidden/>
          </w:rPr>
        </w:r>
        <w:r w:rsidR="0055763A">
          <w:rPr>
            <w:noProof/>
            <w:webHidden/>
          </w:rPr>
          <w:fldChar w:fldCharType="separate"/>
        </w:r>
        <w:r w:rsidR="000F1971">
          <w:rPr>
            <w:noProof/>
            <w:webHidden/>
          </w:rPr>
          <w:t>27</w:t>
        </w:r>
        <w:r w:rsidR="0055763A">
          <w:rPr>
            <w:noProof/>
            <w:webHidden/>
          </w:rPr>
          <w:fldChar w:fldCharType="end"/>
        </w:r>
      </w:hyperlink>
    </w:p>
    <w:p w14:paraId="6255210F" w14:textId="77777777" w:rsidR="0055763A" w:rsidRDefault="005D599D">
      <w:pPr>
        <w:pStyle w:val="Obsah3"/>
        <w:rPr>
          <w:rFonts w:asciiTheme="minorHAnsi" w:eastAsiaTheme="minorEastAsia" w:hAnsiTheme="minorHAnsi" w:cstheme="minorBidi"/>
          <w:noProof/>
          <w:sz w:val="22"/>
          <w:szCs w:val="22"/>
          <w:lang w:eastAsia="sk-SK"/>
        </w:rPr>
      </w:pPr>
      <w:hyperlink w:anchor="_Toc74740343" w:history="1">
        <w:r w:rsidR="0055763A" w:rsidRPr="005530FB">
          <w:rPr>
            <w:rStyle w:val="Hypertextovprepojenie"/>
            <w:noProof/>
          </w:rPr>
          <w:t>2.3.2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Administrácia zmenového konania</w:t>
        </w:r>
        <w:r w:rsidR="0055763A">
          <w:rPr>
            <w:noProof/>
            <w:webHidden/>
          </w:rPr>
          <w:tab/>
        </w:r>
        <w:r w:rsidR="0055763A">
          <w:rPr>
            <w:noProof/>
            <w:webHidden/>
          </w:rPr>
          <w:fldChar w:fldCharType="begin"/>
        </w:r>
        <w:r w:rsidR="0055763A">
          <w:rPr>
            <w:noProof/>
            <w:webHidden/>
          </w:rPr>
          <w:instrText xml:space="preserve"> PAGEREF _Toc74740343 \h </w:instrText>
        </w:r>
        <w:r w:rsidR="0055763A">
          <w:rPr>
            <w:noProof/>
            <w:webHidden/>
          </w:rPr>
        </w:r>
        <w:r w:rsidR="0055763A">
          <w:rPr>
            <w:noProof/>
            <w:webHidden/>
          </w:rPr>
          <w:fldChar w:fldCharType="separate"/>
        </w:r>
        <w:r w:rsidR="000F1971">
          <w:rPr>
            <w:noProof/>
            <w:webHidden/>
          </w:rPr>
          <w:t>30</w:t>
        </w:r>
        <w:r w:rsidR="0055763A">
          <w:rPr>
            <w:noProof/>
            <w:webHidden/>
          </w:rPr>
          <w:fldChar w:fldCharType="end"/>
        </w:r>
      </w:hyperlink>
    </w:p>
    <w:p w14:paraId="76E221E6" w14:textId="77777777" w:rsidR="0055763A" w:rsidRDefault="005D599D">
      <w:pPr>
        <w:pStyle w:val="Obsah3"/>
        <w:rPr>
          <w:rFonts w:asciiTheme="minorHAnsi" w:eastAsiaTheme="minorEastAsia" w:hAnsiTheme="minorHAnsi" w:cstheme="minorBidi"/>
          <w:noProof/>
          <w:sz w:val="22"/>
          <w:szCs w:val="22"/>
          <w:lang w:eastAsia="sk-SK"/>
        </w:rPr>
      </w:pPr>
      <w:hyperlink w:anchor="_Toc74740344" w:history="1">
        <w:r w:rsidR="0055763A" w:rsidRPr="005530FB">
          <w:rPr>
            <w:rStyle w:val="Hypertextovprepojenie"/>
            <w:noProof/>
          </w:rPr>
          <w:t>2.3.3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Ukončenie zmluvného vzťahu</w:t>
        </w:r>
        <w:r w:rsidR="0055763A">
          <w:rPr>
            <w:noProof/>
            <w:webHidden/>
          </w:rPr>
          <w:tab/>
        </w:r>
        <w:r w:rsidR="0055763A">
          <w:rPr>
            <w:noProof/>
            <w:webHidden/>
          </w:rPr>
          <w:fldChar w:fldCharType="begin"/>
        </w:r>
        <w:r w:rsidR="0055763A">
          <w:rPr>
            <w:noProof/>
            <w:webHidden/>
          </w:rPr>
          <w:instrText xml:space="preserve"> PAGEREF _Toc74740344 \h </w:instrText>
        </w:r>
        <w:r w:rsidR="0055763A">
          <w:rPr>
            <w:noProof/>
            <w:webHidden/>
          </w:rPr>
        </w:r>
        <w:r w:rsidR="0055763A">
          <w:rPr>
            <w:noProof/>
            <w:webHidden/>
          </w:rPr>
          <w:fldChar w:fldCharType="separate"/>
        </w:r>
        <w:r w:rsidR="000F1971">
          <w:rPr>
            <w:noProof/>
            <w:webHidden/>
          </w:rPr>
          <w:t>32</w:t>
        </w:r>
        <w:r w:rsidR="0055763A">
          <w:rPr>
            <w:noProof/>
            <w:webHidden/>
          </w:rPr>
          <w:fldChar w:fldCharType="end"/>
        </w:r>
      </w:hyperlink>
    </w:p>
    <w:p w14:paraId="5C3B7282" w14:textId="77777777" w:rsidR="0055763A" w:rsidRDefault="005D599D">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5" w:history="1">
        <w:r w:rsidR="0055763A" w:rsidRPr="005530FB">
          <w:rPr>
            <w:rStyle w:val="Hypertextovprepojenie"/>
            <w:noProof/>
          </w:rPr>
          <w:t>2.4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Finančné riadenie</w:t>
        </w:r>
        <w:r w:rsidR="0055763A">
          <w:rPr>
            <w:noProof/>
            <w:webHidden/>
          </w:rPr>
          <w:tab/>
        </w:r>
        <w:r w:rsidR="0055763A">
          <w:rPr>
            <w:noProof/>
            <w:webHidden/>
          </w:rPr>
          <w:fldChar w:fldCharType="begin"/>
        </w:r>
        <w:r w:rsidR="0055763A">
          <w:rPr>
            <w:noProof/>
            <w:webHidden/>
          </w:rPr>
          <w:instrText xml:space="preserve"> PAGEREF _Toc74740345 \h </w:instrText>
        </w:r>
        <w:r w:rsidR="0055763A">
          <w:rPr>
            <w:noProof/>
            <w:webHidden/>
          </w:rPr>
        </w:r>
        <w:r w:rsidR="0055763A">
          <w:rPr>
            <w:noProof/>
            <w:webHidden/>
          </w:rPr>
          <w:fldChar w:fldCharType="separate"/>
        </w:r>
        <w:r w:rsidR="000F1971">
          <w:rPr>
            <w:noProof/>
            <w:webHidden/>
          </w:rPr>
          <w:t>33</w:t>
        </w:r>
        <w:r w:rsidR="0055763A">
          <w:rPr>
            <w:noProof/>
            <w:webHidden/>
          </w:rPr>
          <w:fldChar w:fldCharType="end"/>
        </w:r>
      </w:hyperlink>
    </w:p>
    <w:p w14:paraId="6FA4CC1A" w14:textId="77777777" w:rsidR="0055763A" w:rsidRDefault="005D599D">
      <w:pPr>
        <w:pStyle w:val="Obsah3"/>
        <w:rPr>
          <w:rFonts w:asciiTheme="minorHAnsi" w:eastAsiaTheme="minorEastAsia" w:hAnsiTheme="minorHAnsi" w:cstheme="minorBidi"/>
          <w:noProof/>
          <w:sz w:val="22"/>
          <w:szCs w:val="22"/>
          <w:lang w:eastAsia="sk-SK"/>
        </w:rPr>
      </w:pPr>
      <w:hyperlink w:anchor="_Toc74740346" w:history="1">
        <w:r w:rsidR="0055763A" w:rsidRPr="005530FB">
          <w:rPr>
            <w:rStyle w:val="Hypertextovprepojenie"/>
            <w:noProof/>
          </w:rPr>
          <w:t>2.4.1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Vedenie účtovníctva</w:t>
        </w:r>
        <w:r w:rsidR="0055763A">
          <w:rPr>
            <w:noProof/>
            <w:webHidden/>
          </w:rPr>
          <w:tab/>
        </w:r>
        <w:r w:rsidR="0055763A">
          <w:rPr>
            <w:noProof/>
            <w:webHidden/>
          </w:rPr>
          <w:fldChar w:fldCharType="begin"/>
        </w:r>
        <w:r w:rsidR="0055763A">
          <w:rPr>
            <w:noProof/>
            <w:webHidden/>
          </w:rPr>
          <w:instrText xml:space="preserve"> PAGEREF _Toc74740346 \h </w:instrText>
        </w:r>
        <w:r w:rsidR="0055763A">
          <w:rPr>
            <w:noProof/>
            <w:webHidden/>
          </w:rPr>
        </w:r>
        <w:r w:rsidR="0055763A">
          <w:rPr>
            <w:noProof/>
            <w:webHidden/>
          </w:rPr>
          <w:fldChar w:fldCharType="separate"/>
        </w:r>
        <w:r w:rsidR="000F1971">
          <w:rPr>
            <w:noProof/>
            <w:webHidden/>
          </w:rPr>
          <w:t>33</w:t>
        </w:r>
        <w:r w:rsidR="0055763A">
          <w:rPr>
            <w:noProof/>
            <w:webHidden/>
          </w:rPr>
          <w:fldChar w:fldCharType="end"/>
        </w:r>
      </w:hyperlink>
    </w:p>
    <w:p w14:paraId="2036EA59" w14:textId="77777777" w:rsidR="0055763A" w:rsidRDefault="005D599D">
      <w:pPr>
        <w:pStyle w:val="Obsah3"/>
        <w:rPr>
          <w:rFonts w:asciiTheme="minorHAnsi" w:eastAsiaTheme="minorEastAsia" w:hAnsiTheme="minorHAnsi" w:cstheme="minorBidi"/>
          <w:noProof/>
          <w:sz w:val="22"/>
          <w:szCs w:val="22"/>
          <w:lang w:eastAsia="sk-SK"/>
        </w:rPr>
      </w:pPr>
      <w:hyperlink w:anchor="_Toc74740347" w:history="1">
        <w:r w:rsidR="0055763A" w:rsidRPr="005530FB">
          <w:rPr>
            <w:rStyle w:val="Hypertextovprepojenie"/>
            <w:noProof/>
          </w:rPr>
          <w:t>2.4.2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Účty a platby prijímateľa</w:t>
        </w:r>
        <w:r w:rsidR="0055763A">
          <w:rPr>
            <w:noProof/>
            <w:webHidden/>
          </w:rPr>
          <w:tab/>
        </w:r>
        <w:r w:rsidR="0055763A">
          <w:rPr>
            <w:noProof/>
            <w:webHidden/>
          </w:rPr>
          <w:fldChar w:fldCharType="begin"/>
        </w:r>
        <w:r w:rsidR="0055763A">
          <w:rPr>
            <w:noProof/>
            <w:webHidden/>
          </w:rPr>
          <w:instrText xml:space="preserve"> PAGEREF _Toc74740347 \h </w:instrText>
        </w:r>
        <w:r w:rsidR="0055763A">
          <w:rPr>
            <w:noProof/>
            <w:webHidden/>
          </w:rPr>
        </w:r>
        <w:r w:rsidR="0055763A">
          <w:rPr>
            <w:noProof/>
            <w:webHidden/>
          </w:rPr>
          <w:fldChar w:fldCharType="separate"/>
        </w:r>
        <w:r w:rsidR="000F1971">
          <w:rPr>
            <w:noProof/>
            <w:webHidden/>
          </w:rPr>
          <w:t>35</w:t>
        </w:r>
        <w:r w:rsidR="0055763A">
          <w:rPr>
            <w:noProof/>
            <w:webHidden/>
          </w:rPr>
          <w:fldChar w:fldCharType="end"/>
        </w:r>
      </w:hyperlink>
    </w:p>
    <w:p w14:paraId="75C91732" w14:textId="77777777" w:rsidR="0055763A" w:rsidRDefault="005D599D">
      <w:pPr>
        <w:pStyle w:val="Obsah3"/>
        <w:rPr>
          <w:rFonts w:asciiTheme="minorHAnsi" w:eastAsiaTheme="minorEastAsia" w:hAnsiTheme="minorHAnsi" w:cstheme="minorBidi"/>
          <w:noProof/>
          <w:sz w:val="22"/>
          <w:szCs w:val="22"/>
          <w:lang w:eastAsia="sk-SK"/>
        </w:rPr>
      </w:pPr>
      <w:hyperlink w:anchor="_Toc74740348" w:history="1">
        <w:r w:rsidR="0055763A" w:rsidRPr="005530FB">
          <w:rPr>
            <w:rStyle w:val="Hypertextovprepojenie"/>
            <w:noProof/>
          </w:rPr>
          <w:t>2.4.3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Oprávnenosť výdavkov</w:t>
        </w:r>
        <w:r w:rsidR="0055763A">
          <w:rPr>
            <w:noProof/>
            <w:webHidden/>
          </w:rPr>
          <w:tab/>
        </w:r>
        <w:r w:rsidR="0055763A">
          <w:rPr>
            <w:noProof/>
            <w:webHidden/>
          </w:rPr>
          <w:fldChar w:fldCharType="begin"/>
        </w:r>
        <w:r w:rsidR="0055763A">
          <w:rPr>
            <w:noProof/>
            <w:webHidden/>
          </w:rPr>
          <w:instrText xml:space="preserve"> PAGEREF _Toc74740348 \h </w:instrText>
        </w:r>
        <w:r w:rsidR="0055763A">
          <w:rPr>
            <w:noProof/>
            <w:webHidden/>
          </w:rPr>
        </w:r>
        <w:r w:rsidR="0055763A">
          <w:rPr>
            <w:noProof/>
            <w:webHidden/>
          </w:rPr>
          <w:fldChar w:fldCharType="separate"/>
        </w:r>
        <w:r w:rsidR="000F1971">
          <w:rPr>
            <w:noProof/>
            <w:webHidden/>
          </w:rPr>
          <w:t>38</w:t>
        </w:r>
        <w:r w:rsidR="0055763A">
          <w:rPr>
            <w:noProof/>
            <w:webHidden/>
          </w:rPr>
          <w:fldChar w:fldCharType="end"/>
        </w:r>
      </w:hyperlink>
    </w:p>
    <w:p w14:paraId="3E8BC237" w14:textId="77777777" w:rsidR="0055763A" w:rsidRDefault="005D599D">
      <w:pPr>
        <w:pStyle w:val="Obsah3"/>
        <w:rPr>
          <w:rFonts w:asciiTheme="minorHAnsi" w:eastAsiaTheme="minorEastAsia" w:hAnsiTheme="minorHAnsi" w:cstheme="minorBidi"/>
          <w:noProof/>
          <w:sz w:val="22"/>
          <w:szCs w:val="22"/>
          <w:lang w:eastAsia="sk-SK"/>
        </w:rPr>
      </w:pPr>
      <w:hyperlink w:anchor="_Toc74740349" w:history="1">
        <w:r w:rsidR="0055763A" w:rsidRPr="005530FB">
          <w:rPr>
            <w:rStyle w:val="Hypertextovprepojenie"/>
            <w:noProof/>
          </w:rPr>
          <w:t>2.4.4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Postupy pri žiadosti o platbu</w:t>
        </w:r>
        <w:r w:rsidR="0055763A">
          <w:rPr>
            <w:noProof/>
            <w:webHidden/>
          </w:rPr>
          <w:tab/>
        </w:r>
        <w:r w:rsidR="0055763A">
          <w:rPr>
            <w:noProof/>
            <w:webHidden/>
          </w:rPr>
          <w:fldChar w:fldCharType="begin"/>
        </w:r>
        <w:r w:rsidR="0055763A">
          <w:rPr>
            <w:noProof/>
            <w:webHidden/>
          </w:rPr>
          <w:instrText xml:space="preserve"> PAGEREF _Toc74740349 \h </w:instrText>
        </w:r>
        <w:r w:rsidR="0055763A">
          <w:rPr>
            <w:noProof/>
            <w:webHidden/>
          </w:rPr>
        </w:r>
        <w:r w:rsidR="0055763A">
          <w:rPr>
            <w:noProof/>
            <w:webHidden/>
          </w:rPr>
          <w:fldChar w:fldCharType="separate"/>
        </w:r>
        <w:r w:rsidR="000F1971">
          <w:rPr>
            <w:noProof/>
            <w:webHidden/>
          </w:rPr>
          <w:t>65</w:t>
        </w:r>
        <w:r w:rsidR="0055763A">
          <w:rPr>
            <w:noProof/>
            <w:webHidden/>
          </w:rPr>
          <w:fldChar w:fldCharType="end"/>
        </w:r>
      </w:hyperlink>
    </w:p>
    <w:p w14:paraId="12A684EF" w14:textId="77777777" w:rsidR="0055763A" w:rsidRDefault="000C1B2D">
      <w:pPr>
        <w:pStyle w:val="Obsah3"/>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"_Toc74740350" </w:instrText>
      </w:r>
      <w:r>
        <w:rPr>
          <w:noProof/>
        </w:rPr>
        <w:fldChar w:fldCharType="separate"/>
      </w:r>
      <w:r w:rsidR="0055763A" w:rsidRPr="005530FB">
        <w:rPr>
          <w:rStyle w:val="Hypertextovprepojenie"/>
          <w:noProof/>
        </w:rPr>
        <w:t>2.4.5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Špecifiká jednotlivých systémov financovania</w:t>
      </w:r>
      <w:r w:rsidR="0055763A">
        <w:rPr>
          <w:noProof/>
          <w:webHidden/>
        </w:rPr>
        <w:tab/>
      </w:r>
      <w:r w:rsidR="0055763A">
        <w:rPr>
          <w:noProof/>
          <w:webHidden/>
        </w:rPr>
        <w:fldChar w:fldCharType="begin"/>
      </w:r>
      <w:r w:rsidR="0055763A">
        <w:rPr>
          <w:noProof/>
          <w:webHidden/>
        </w:rPr>
        <w:instrText xml:space="preserve"> PAGEREF _Toc74740350 \h </w:instrText>
      </w:r>
      <w:r w:rsidR="0055763A">
        <w:rPr>
          <w:noProof/>
          <w:webHidden/>
        </w:rPr>
      </w:r>
      <w:r w:rsidR="0055763A">
        <w:rPr>
          <w:noProof/>
          <w:webHidden/>
        </w:rPr>
        <w:fldChar w:fldCharType="separate"/>
      </w:r>
      <w:ins w:id="43" w:author="Autor">
        <w:r w:rsidR="000F1971">
          <w:rPr>
            <w:noProof/>
            <w:webHidden/>
          </w:rPr>
          <w:t>67</w:t>
        </w:r>
      </w:ins>
      <w:del w:id="44" w:author="Autor">
        <w:r w:rsidR="0055763A" w:rsidDel="000C1B2D">
          <w:rPr>
            <w:noProof/>
            <w:webHidden/>
          </w:rPr>
          <w:delText>66</w:delText>
        </w:r>
      </w:del>
      <w:r w:rsidR="0055763A">
        <w:rPr>
          <w:noProof/>
          <w:webHidden/>
        </w:rPr>
        <w:fldChar w:fldCharType="end"/>
      </w:r>
      <w:r>
        <w:rPr>
          <w:noProof/>
        </w:rPr>
        <w:fldChar w:fldCharType="end"/>
      </w:r>
    </w:p>
    <w:p w14:paraId="19468D35" w14:textId="77777777" w:rsidR="0055763A" w:rsidRDefault="000C1B2D">
      <w:pPr>
        <w:pStyle w:val="Obsah3"/>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"_Toc74740351" </w:instrText>
      </w:r>
      <w:r>
        <w:rPr>
          <w:noProof/>
        </w:rPr>
        <w:fldChar w:fldCharType="separate"/>
      </w:r>
      <w:r w:rsidR="0055763A" w:rsidRPr="005530FB">
        <w:rPr>
          <w:rStyle w:val="Hypertextovprepojenie"/>
          <w:noProof/>
          <w:lang w:eastAsia="cs-CZ"/>
        </w:rPr>
        <w:t>2.4.6</w:t>
      </w:r>
      <w:r w:rsidR="0055763A">
        <w:rPr>
          <w:rFonts w:asciiTheme="minorHAnsi" w:eastAsiaTheme="minorEastAsia" w:hAnsiTheme="minorHAnsi" w:cstheme="minorBidi"/>
          <w:noProof/>
          <w:sz w:val="22"/>
          <w:szCs w:val="22"/>
          <w:lang w:eastAsia="sk-SK"/>
        </w:rPr>
        <w:tab/>
      </w:r>
      <w:r w:rsidR="0055763A" w:rsidRPr="005530FB">
        <w:rPr>
          <w:rStyle w:val="Hypertextovprepojenie"/>
          <w:caps/>
          <w:noProof/>
          <w:lang w:eastAsia="cs-CZ"/>
        </w:rPr>
        <w:t>Ú</w:t>
      </w:r>
      <w:r w:rsidR="0055763A" w:rsidRPr="005530FB">
        <w:rPr>
          <w:rStyle w:val="Hypertextovprepojenie"/>
          <w:noProof/>
          <w:lang w:eastAsia="cs-CZ"/>
        </w:rPr>
        <w:t>čtovné doklady a ich prílohy</w:t>
      </w:r>
      <w:r w:rsidR="0055763A">
        <w:rPr>
          <w:noProof/>
          <w:webHidden/>
        </w:rPr>
        <w:tab/>
      </w:r>
      <w:r w:rsidR="0055763A">
        <w:rPr>
          <w:noProof/>
          <w:webHidden/>
        </w:rPr>
        <w:fldChar w:fldCharType="begin"/>
      </w:r>
      <w:r w:rsidR="0055763A">
        <w:rPr>
          <w:noProof/>
          <w:webHidden/>
        </w:rPr>
        <w:instrText xml:space="preserve"> PAGEREF _Toc74740351 \h </w:instrText>
      </w:r>
      <w:r w:rsidR="0055763A">
        <w:rPr>
          <w:noProof/>
          <w:webHidden/>
        </w:rPr>
      </w:r>
      <w:r w:rsidR="0055763A">
        <w:rPr>
          <w:noProof/>
          <w:webHidden/>
        </w:rPr>
        <w:fldChar w:fldCharType="separate"/>
      </w:r>
      <w:ins w:id="45" w:author="Autor">
        <w:r w:rsidR="000F1971">
          <w:rPr>
            <w:noProof/>
            <w:webHidden/>
          </w:rPr>
          <w:t>75</w:t>
        </w:r>
      </w:ins>
      <w:del w:id="46" w:author="Autor">
        <w:r w:rsidR="0055763A" w:rsidDel="000C1B2D">
          <w:rPr>
            <w:noProof/>
            <w:webHidden/>
          </w:rPr>
          <w:delText>73</w:delText>
        </w:r>
      </w:del>
      <w:r w:rsidR="0055763A">
        <w:rPr>
          <w:noProof/>
          <w:webHidden/>
        </w:rPr>
        <w:fldChar w:fldCharType="end"/>
      </w:r>
      <w:r>
        <w:rPr>
          <w:noProof/>
        </w:rPr>
        <w:fldChar w:fldCharType="end"/>
      </w:r>
    </w:p>
    <w:p w14:paraId="42A3EF90" w14:textId="77777777" w:rsidR="0055763A" w:rsidRDefault="000C1B2D">
      <w:pPr>
        <w:pStyle w:val="Obsah3"/>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"_Toc74740352" </w:instrText>
      </w:r>
      <w:r>
        <w:rPr>
          <w:noProof/>
        </w:rPr>
        <w:fldChar w:fldCharType="separate"/>
      </w:r>
      <w:r w:rsidR="0055763A" w:rsidRPr="005530FB">
        <w:rPr>
          <w:rStyle w:val="Hypertextovprepojenie"/>
          <w:noProof/>
        </w:rPr>
        <w:t>2.4.7</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Nezrovnalosti a vysporiadanie finančných vzťahov</w:t>
      </w:r>
      <w:r w:rsidR="0055763A">
        <w:rPr>
          <w:noProof/>
          <w:webHidden/>
        </w:rPr>
        <w:tab/>
      </w:r>
      <w:r w:rsidR="0055763A">
        <w:rPr>
          <w:noProof/>
          <w:webHidden/>
        </w:rPr>
        <w:fldChar w:fldCharType="begin"/>
      </w:r>
      <w:r w:rsidR="0055763A">
        <w:rPr>
          <w:noProof/>
          <w:webHidden/>
        </w:rPr>
        <w:instrText xml:space="preserve"> PAGEREF _Toc74740352 \h </w:instrText>
      </w:r>
      <w:r w:rsidR="0055763A">
        <w:rPr>
          <w:noProof/>
          <w:webHidden/>
        </w:rPr>
      </w:r>
      <w:r w:rsidR="0055763A">
        <w:rPr>
          <w:noProof/>
          <w:webHidden/>
        </w:rPr>
        <w:fldChar w:fldCharType="separate"/>
      </w:r>
      <w:ins w:id="47" w:author="Autor">
        <w:r w:rsidR="000F1971">
          <w:rPr>
            <w:noProof/>
            <w:webHidden/>
          </w:rPr>
          <w:t>90</w:t>
        </w:r>
      </w:ins>
      <w:del w:id="48" w:author="Autor">
        <w:r w:rsidR="0055763A" w:rsidDel="000C1B2D">
          <w:rPr>
            <w:noProof/>
            <w:webHidden/>
          </w:rPr>
          <w:delText>88</w:delText>
        </w:r>
      </w:del>
      <w:r w:rsidR="0055763A">
        <w:rPr>
          <w:noProof/>
          <w:webHidden/>
        </w:rPr>
        <w:fldChar w:fldCharType="end"/>
      </w:r>
      <w:r>
        <w:rPr>
          <w:noProof/>
        </w:rPr>
        <w:fldChar w:fldCharType="end"/>
      </w:r>
    </w:p>
    <w:p w14:paraId="262A41D4" w14:textId="77777777" w:rsidR="0055763A" w:rsidRDefault="000C1B2D">
      <w:pPr>
        <w:pStyle w:val="Obsah2"/>
        <w:tabs>
          <w:tab w:val="left" w:pos="960"/>
          <w:tab w:val="right" w:leader="dot" w:pos="9060"/>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"_Toc74740353" </w:instrText>
      </w:r>
      <w:r>
        <w:rPr>
          <w:noProof/>
        </w:rPr>
        <w:fldChar w:fldCharType="separate"/>
      </w:r>
      <w:r w:rsidR="0055763A" w:rsidRPr="005530FB">
        <w:rPr>
          <w:rStyle w:val="Hypertextovprepojenie"/>
          <w:noProof/>
        </w:rPr>
        <w:t>2.5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Verejné obstarávanie</w:t>
      </w:r>
      <w:r w:rsidR="0055763A">
        <w:rPr>
          <w:noProof/>
          <w:webHidden/>
        </w:rPr>
        <w:tab/>
      </w:r>
      <w:r w:rsidR="0055763A">
        <w:rPr>
          <w:noProof/>
          <w:webHidden/>
        </w:rPr>
        <w:fldChar w:fldCharType="begin"/>
      </w:r>
      <w:r w:rsidR="0055763A">
        <w:rPr>
          <w:noProof/>
          <w:webHidden/>
        </w:rPr>
        <w:instrText xml:space="preserve"> PAGEREF _Toc74740353 \h </w:instrText>
      </w:r>
      <w:r w:rsidR="0055763A">
        <w:rPr>
          <w:noProof/>
          <w:webHidden/>
        </w:rPr>
      </w:r>
      <w:r w:rsidR="0055763A">
        <w:rPr>
          <w:noProof/>
          <w:webHidden/>
        </w:rPr>
        <w:fldChar w:fldCharType="separate"/>
      </w:r>
      <w:ins w:id="49" w:author="Autor">
        <w:r w:rsidR="000F1971">
          <w:rPr>
            <w:noProof/>
            <w:webHidden/>
          </w:rPr>
          <w:t>95</w:t>
        </w:r>
      </w:ins>
      <w:del w:id="50" w:author="Autor">
        <w:r w:rsidR="0055763A" w:rsidDel="000C1B2D">
          <w:rPr>
            <w:noProof/>
            <w:webHidden/>
          </w:rPr>
          <w:delText>93</w:delText>
        </w:r>
      </w:del>
      <w:r w:rsidR="0055763A">
        <w:rPr>
          <w:noProof/>
          <w:webHidden/>
        </w:rPr>
        <w:fldChar w:fldCharType="end"/>
      </w:r>
      <w:r>
        <w:rPr>
          <w:noProof/>
        </w:rPr>
        <w:fldChar w:fldCharType="end"/>
      </w:r>
    </w:p>
    <w:p w14:paraId="3E2C25AD" w14:textId="77777777" w:rsidR="0055763A" w:rsidRDefault="000C1B2D">
      <w:pPr>
        <w:pStyle w:val="Obsah1"/>
        <w:tabs>
          <w:tab w:val="left" w:pos="482"/>
          <w:tab w:val="right" w:leader="dot" w:pos="9060"/>
        </w:tabs>
        <w:rPr>
          <w:rFonts w:asciiTheme="minorHAnsi" w:eastAsiaTheme="minorEastAsia" w:hAnsiTheme="minorHAnsi" w:cstheme="minorBidi"/>
          <w:noProof/>
          <w:sz w:val="22"/>
          <w:szCs w:val="22"/>
          <w:lang w:eastAsia="sk-SK"/>
        </w:rPr>
      </w:pPr>
      <w:r>
        <w:rPr>
          <w:noProof/>
        </w:rPr>
        <w:lastRenderedPageBreak/>
        <w:fldChar w:fldCharType="begin"/>
      </w:r>
      <w:r>
        <w:rPr>
          <w:noProof/>
        </w:rPr>
        <w:instrText xml:space="preserve"> HYPERLINK \l "_Toc74740354" </w:instrText>
      </w:r>
      <w:r>
        <w:rPr>
          <w:noProof/>
        </w:rPr>
        <w:fldChar w:fldCharType="separate"/>
      </w:r>
      <w:r w:rsidR="0055763A" w:rsidRPr="005530FB">
        <w:rPr>
          <w:rStyle w:val="Hypertextovprepojenie"/>
          <w:noProof/>
        </w:rPr>
        <w:t>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Kontrola a overovanie oprávnenosti výdavkov</w:t>
      </w:r>
      <w:r w:rsidR="0055763A">
        <w:rPr>
          <w:noProof/>
          <w:webHidden/>
        </w:rPr>
        <w:tab/>
      </w:r>
      <w:r w:rsidR="0055763A">
        <w:rPr>
          <w:noProof/>
          <w:webHidden/>
        </w:rPr>
        <w:fldChar w:fldCharType="begin"/>
      </w:r>
      <w:r w:rsidR="0055763A">
        <w:rPr>
          <w:noProof/>
          <w:webHidden/>
        </w:rPr>
        <w:instrText xml:space="preserve"> PAGEREF _Toc74740354 \h </w:instrText>
      </w:r>
      <w:r w:rsidR="0055763A">
        <w:rPr>
          <w:noProof/>
          <w:webHidden/>
        </w:rPr>
      </w:r>
      <w:r w:rsidR="0055763A">
        <w:rPr>
          <w:noProof/>
          <w:webHidden/>
        </w:rPr>
        <w:fldChar w:fldCharType="separate"/>
      </w:r>
      <w:ins w:id="51" w:author="Autor">
        <w:r w:rsidR="000F1971">
          <w:rPr>
            <w:noProof/>
            <w:webHidden/>
          </w:rPr>
          <w:t>97</w:t>
        </w:r>
      </w:ins>
      <w:del w:id="52" w:author="Autor">
        <w:r w:rsidR="0055763A" w:rsidDel="000C1B2D">
          <w:rPr>
            <w:noProof/>
            <w:webHidden/>
          </w:rPr>
          <w:delText>94</w:delText>
        </w:r>
      </w:del>
      <w:r w:rsidR="0055763A">
        <w:rPr>
          <w:noProof/>
          <w:webHidden/>
        </w:rPr>
        <w:fldChar w:fldCharType="end"/>
      </w:r>
      <w:r>
        <w:rPr>
          <w:noProof/>
        </w:rPr>
        <w:fldChar w:fldCharType="end"/>
      </w:r>
    </w:p>
    <w:p w14:paraId="3EAE3883" w14:textId="77777777" w:rsidR="0055763A" w:rsidRDefault="000C1B2D">
      <w:pPr>
        <w:pStyle w:val="Obsah2"/>
        <w:tabs>
          <w:tab w:val="left" w:pos="960"/>
          <w:tab w:val="right" w:leader="dot" w:pos="9060"/>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"_Toc74740355" </w:instrText>
      </w:r>
      <w:r>
        <w:rPr>
          <w:noProof/>
        </w:rPr>
        <w:fldChar w:fldCharType="separate"/>
      </w:r>
      <w:r w:rsidR="0055763A" w:rsidRPr="005530FB">
        <w:rPr>
          <w:rStyle w:val="Hypertextovprepojenie"/>
          <w:noProof/>
        </w:rPr>
        <w:t>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Administratívna finančná kontrola</w:t>
      </w:r>
      <w:r w:rsidR="0055763A">
        <w:rPr>
          <w:noProof/>
          <w:webHidden/>
        </w:rPr>
        <w:tab/>
      </w:r>
      <w:r w:rsidR="0055763A">
        <w:rPr>
          <w:noProof/>
          <w:webHidden/>
        </w:rPr>
        <w:fldChar w:fldCharType="begin"/>
      </w:r>
      <w:r w:rsidR="0055763A">
        <w:rPr>
          <w:noProof/>
          <w:webHidden/>
        </w:rPr>
        <w:instrText xml:space="preserve"> PAGEREF _Toc74740355 \h </w:instrText>
      </w:r>
      <w:r w:rsidR="0055763A">
        <w:rPr>
          <w:noProof/>
          <w:webHidden/>
        </w:rPr>
      </w:r>
      <w:r w:rsidR="0055763A">
        <w:rPr>
          <w:noProof/>
          <w:webHidden/>
        </w:rPr>
        <w:fldChar w:fldCharType="separate"/>
      </w:r>
      <w:ins w:id="53" w:author="Autor">
        <w:r w:rsidR="000F1971">
          <w:rPr>
            <w:noProof/>
            <w:webHidden/>
          </w:rPr>
          <w:t>97</w:t>
        </w:r>
      </w:ins>
      <w:del w:id="54" w:author="Autor">
        <w:r w:rsidR="0055763A" w:rsidDel="000C1B2D">
          <w:rPr>
            <w:noProof/>
            <w:webHidden/>
          </w:rPr>
          <w:delText>94</w:delText>
        </w:r>
      </w:del>
      <w:r w:rsidR="0055763A">
        <w:rPr>
          <w:noProof/>
          <w:webHidden/>
        </w:rPr>
        <w:fldChar w:fldCharType="end"/>
      </w:r>
      <w:r>
        <w:rPr>
          <w:noProof/>
        </w:rPr>
        <w:fldChar w:fldCharType="end"/>
      </w:r>
    </w:p>
    <w:p w14:paraId="3CBACB30" w14:textId="77777777" w:rsidR="0055763A" w:rsidRDefault="000C1B2D">
      <w:pPr>
        <w:pStyle w:val="Obsah2"/>
        <w:tabs>
          <w:tab w:val="left" w:pos="960"/>
          <w:tab w:val="right" w:leader="dot" w:pos="9060"/>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"_Toc74740356" </w:instrText>
      </w:r>
      <w:r>
        <w:rPr>
          <w:noProof/>
        </w:rPr>
        <w:fldChar w:fldCharType="separate"/>
      </w:r>
      <w:r w:rsidR="0055763A" w:rsidRPr="005530FB">
        <w:rPr>
          <w:rStyle w:val="Hypertextovprepojenie"/>
          <w:noProof/>
        </w:rPr>
        <w:t>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Finančná kontrola na mieste</w:t>
      </w:r>
      <w:r w:rsidR="0055763A">
        <w:rPr>
          <w:noProof/>
          <w:webHidden/>
        </w:rPr>
        <w:tab/>
      </w:r>
      <w:r w:rsidR="0055763A">
        <w:rPr>
          <w:noProof/>
          <w:webHidden/>
        </w:rPr>
        <w:fldChar w:fldCharType="begin"/>
      </w:r>
      <w:r w:rsidR="0055763A">
        <w:rPr>
          <w:noProof/>
          <w:webHidden/>
        </w:rPr>
        <w:instrText xml:space="preserve"> PAGEREF _Toc74740356 \h </w:instrText>
      </w:r>
      <w:r w:rsidR="0055763A">
        <w:rPr>
          <w:noProof/>
          <w:webHidden/>
        </w:rPr>
      </w:r>
      <w:r w:rsidR="0055763A">
        <w:rPr>
          <w:noProof/>
          <w:webHidden/>
        </w:rPr>
        <w:fldChar w:fldCharType="separate"/>
      </w:r>
      <w:ins w:id="55" w:author="Autor">
        <w:r w:rsidR="000F1971">
          <w:rPr>
            <w:noProof/>
            <w:webHidden/>
          </w:rPr>
          <w:t>100</w:t>
        </w:r>
      </w:ins>
      <w:del w:id="56" w:author="Autor">
        <w:r w:rsidR="0055763A" w:rsidDel="000C1B2D">
          <w:rPr>
            <w:noProof/>
            <w:webHidden/>
          </w:rPr>
          <w:delText>97</w:delText>
        </w:r>
      </w:del>
      <w:r w:rsidR="0055763A">
        <w:rPr>
          <w:noProof/>
          <w:webHidden/>
        </w:rPr>
        <w:fldChar w:fldCharType="end"/>
      </w:r>
      <w:r>
        <w:rPr>
          <w:noProof/>
        </w:rPr>
        <w:fldChar w:fldCharType="end"/>
      </w:r>
    </w:p>
    <w:p w14:paraId="6511C2DB" w14:textId="77777777" w:rsidR="0055763A" w:rsidRDefault="000C1B2D">
      <w:pPr>
        <w:pStyle w:val="Obsah1"/>
        <w:tabs>
          <w:tab w:val="left" w:pos="482"/>
          <w:tab w:val="right" w:leader="dot" w:pos="9060"/>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"_Toc74740357" </w:instrText>
      </w:r>
      <w:r>
        <w:rPr>
          <w:noProof/>
        </w:rPr>
        <w:fldChar w:fldCharType="separate"/>
      </w:r>
      <w:r w:rsidR="0055763A" w:rsidRPr="005530FB">
        <w:rPr>
          <w:rStyle w:val="Hypertextovprepojenie"/>
          <w:noProof/>
        </w:rPr>
        <w:t>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Prechodné a záverečné ustanovenia</w:t>
      </w:r>
      <w:r w:rsidR="0055763A">
        <w:rPr>
          <w:noProof/>
          <w:webHidden/>
        </w:rPr>
        <w:tab/>
      </w:r>
      <w:r w:rsidR="0055763A">
        <w:rPr>
          <w:noProof/>
          <w:webHidden/>
        </w:rPr>
        <w:fldChar w:fldCharType="begin"/>
      </w:r>
      <w:r w:rsidR="0055763A">
        <w:rPr>
          <w:noProof/>
          <w:webHidden/>
        </w:rPr>
        <w:instrText xml:space="preserve"> PAGEREF _Toc74740357 \h </w:instrText>
      </w:r>
      <w:r w:rsidR="0055763A">
        <w:rPr>
          <w:noProof/>
          <w:webHidden/>
        </w:rPr>
      </w:r>
      <w:r w:rsidR="0055763A">
        <w:rPr>
          <w:noProof/>
          <w:webHidden/>
        </w:rPr>
        <w:fldChar w:fldCharType="separate"/>
      </w:r>
      <w:ins w:id="57" w:author="Autor">
        <w:r w:rsidR="000F1971">
          <w:rPr>
            <w:noProof/>
            <w:webHidden/>
          </w:rPr>
          <w:t>107</w:t>
        </w:r>
      </w:ins>
      <w:del w:id="58" w:author="Autor">
        <w:r w:rsidR="0055763A" w:rsidDel="000C1B2D">
          <w:rPr>
            <w:noProof/>
            <w:webHidden/>
          </w:rPr>
          <w:delText>104</w:delText>
        </w:r>
      </w:del>
      <w:r w:rsidR="0055763A">
        <w:rPr>
          <w:noProof/>
          <w:webHidden/>
        </w:rPr>
        <w:fldChar w:fldCharType="end"/>
      </w:r>
      <w:r>
        <w:rPr>
          <w:noProof/>
        </w:rPr>
        <w:fldChar w:fldCharType="end"/>
      </w:r>
    </w:p>
    <w:p w14:paraId="756D4444" w14:textId="77777777" w:rsidR="0055763A" w:rsidRDefault="000C1B2D">
      <w:pPr>
        <w:pStyle w:val="Obsah1"/>
        <w:tabs>
          <w:tab w:val="left" w:pos="482"/>
          <w:tab w:val="right" w:leader="dot" w:pos="9060"/>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"_Toc74740358" </w:instrText>
      </w:r>
      <w:r>
        <w:rPr>
          <w:noProof/>
        </w:rPr>
        <w:fldChar w:fldCharType="separate"/>
      </w:r>
      <w:r w:rsidR="0055763A" w:rsidRPr="005530FB">
        <w:rPr>
          <w:rStyle w:val="Hypertextovprepojenie"/>
          <w:noProof/>
        </w:rPr>
        <w:t>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Prílohy</w:t>
      </w:r>
      <w:r w:rsidR="0055763A">
        <w:rPr>
          <w:noProof/>
          <w:webHidden/>
        </w:rPr>
        <w:tab/>
      </w:r>
      <w:r w:rsidR="0055763A">
        <w:rPr>
          <w:noProof/>
          <w:webHidden/>
        </w:rPr>
        <w:fldChar w:fldCharType="begin"/>
      </w:r>
      <w:r w:rsidR="0055763A">
        <w:rPr>
          <w:noProof/>
          <w:webHidden/>
        </w:rPr>
        <w:instrText xml:space="preserve"> PAGEREF _Toc74740358 \h </w:instrText>
      </w:r>
      <w:r w:rsidR="0055763A">
        <w:rPr>
          <w:noProof/>
          <w:webHidden/>
        </w:rPr>
      </w:r>
      <w:r w:rsidR="0055763A">
        <w:rPr>
          <w:noProof/>
          <w:webHidden/>
        </w:rPr>
        <w:fldChar w:fldCharType="separate"/>
      </w:r>
      <w:ins w:id="59" w:author="Autor">
        <w:r w:rsidR="000F1971">
          <w:rPr>
            <w:noProof/>
            <w:webHidden/>
          </w:rPr>
          <w:t>108</w:t>
        </w:r>
      </w:ins>
      <w:del w:id="60" w:author="Autor">
        <w:r w:rsidR="0055763A" w:rsidDel="000C1B2D">
          <w:rPr>
            <w:noProof/>
            <w:webHidden/>
          </w:rPr>
          <w:delText>105</w:delText>
        </w:r>
      </w:del>
      <w:r w:rsidR="0055763A">
        <w:rPr>
          <w:noProof/>
          <w:webHidden/>
        </w:rPr>
        <w:fldChar w:fldCharType="end"/>
      </w:r>
      <w:r>
        <w:rPr>
          <w:noProof/>
        </w:rPr>
        <w:fldChar w:fldCharType="end"/>
      </w:r>
    </w:p>
    <w:p w14:paraId="7BE0D671" w14:textId="5FA630B9" w:rsidR="0055763A" w:rsidRDefault="000C1B2D">
      <w:pPr>
        <w:pStyle w:val="Obsah1"/>
        <w:tabs>
          <w:tab w:val="right" w:leader="dot" w:pos="9060"/>
        </w:tabs>
        <w:rPr>
          <w:rFonts w:asciiTheme="minorHAnsi" w:eastAsiaTheme="minorEastAsia" w:hAnsiTheme="minorHAnsi" w:cstheme="minorBidi"/>
          <w:noProof/>
          <w:sz w:val="22"/>
          <w:szCs w:val="22"/>
          <w:lang w:eastAsia="sk-SK"/>
        </w:rPr>
      </w:pPr>
      <w:r>
        <w:rPr>
          <w:noProof/>
        </w:rPr>
        <w:fldChar w:fldCharType="begin"/>
      </w:r>
      <w:r>
        <w:rPr>
          <w:noProof/>
        </w:rPr>
        <w:instrText xml:space="preserve"> HYPERLINK \l "_Toc74740359" </w:instrText>
      </w:r>
      <w:r>
        <w:rPr>
          <w:noProof/>
        </w:rPr>
        <w:fldChar w:fldCharType="separate"/>
      </w:r>
      <w:r w:rsidR="0055763A" w:rsidRPr="005530FB">
        <w:rPr>
          <w:rStyle w:val="Hypertextovprepojenie"/>
          <w:noProof/>
        </w:rPr>
        <w:t xml:space="preserve">6 </w:t>
      </w:r>
      <w:r w:rsidR="0055763A">
        <w:rPr>
          <w:rStyle w:val="Hypertextovprepojenie"/>
          <w:noProof/>
        </w:rPr>
        <w:t xml:space="preserve">    Sumár najčastejších identifiko</w:t>
      </w:r>
      <w:r w:rsidR="0055763A" w:rsidRPr="005530FB">
        <w:rPr>
          <w:rStyle w:val="Hypertextovprepojenie"/>
          <w:noProof/>
        </w:rPr>
        <w:t>vaných chýb</w:t>
      </w:r>
      <w:r w:rsidR="0055763A">
        <w:rPr>
          <w:noProof/>
          <w:webHidden/>
        </w:rPr>
        <w:tab/>
      </w:r>
      <w:r w:rsidR="0055763A">
        <w:rPr>
          <w:noProof/>
          <w:webHidden/>
        </w:rPr>
        <w:fldChar w:fldCharType="begin"/>
      </w:r>
      <w:r w:rsidR="0055763A">
        <w:rPr>
          <w:noProof/>
          <w:webHidden/>
        </w:rPr>
        <w:instrText xml:space="preserve"> PAGEREF _Toc74740359 \h </w:instrText>
      </w:r>
      <w:r w:rsidR="0055763A">
        <w:rPr>
          <w:noProof/>
          <w:webHidden/>
        </w:rPr>
      </w:r>
      <w:r w:rsidR="0055763A">
        <w:rPr>
          <w:noProof/>
          <w:webHidden/>
        </w:rPr>
        <w:fldChar w:fldCharType="separate"/>
      </w:r>
      <w:ins w:id="61" w:author="Autor">
        <w:r w:rsidR="000F1971">
          <w:rPr>
            <w:noProof/>
            <w:webHidden/>
          </w:rPr>
          <w:t>110</w:t>
        </w:r>
      </w:ins>
      <w:del w:id="62" w:author="Autor">
        <w:r w:rsidR="0055763A" w:rsidDel="000C1B2D">
          <w:rPr>
            <w:noProof/>
            <w:webHidden/>
          </w:rPr>
          <w:delText>107</w:delText>
        </w:r>
      </w:del>
      <w:r w:rsidR="0055763A">
        <w:rPr>
          <w:noProof/>
          <w:webHidden/>
        </w:rPr>
        <w:fldChar w:fldCharType="end"/>
      </w:r>
      <w:r>
        <w:rPr>
          <w:noProof/>
        </w:rPr>
        <w:fldChar w:fldCharType="end"/>
      </w:r>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63" w:name="_Toc440372853"/>
      <w:bookmarkStart w:id="64" w:name="_Toc74740330"/>
      <w:r w:rsidRPr="0073389C">
        <w:rPr>
          <w:rFonts w:ascii="Arial" w:hAnsi="Arial"/>
          <w:lang w:val="sk-SK"/>
        </w:rPr>
        <w:lastRenderedPageBreak/>
        <w:t>Úvod</w:t>
      </w:r>
      <w:bookmarkEnd w:id="42"/>
      <w:bookmarkEnd w:id="63"/>
      <w:bookmarkEnd w:id="64"/>
    </w:p>
    <w:p w14:paraId="65E8E028" w14:textId="77777777" w:rsidR="00AE5A8F" w:rsidRPr="0073389C" w:rsidRDefault="00AE5A8F" w:rsidP="009F56AB">
      <w:pPr>
        <w:pStyle w:val="Nadpis2"/>
        <w:spacing w:line="288" w:lineRule="auto"/>
        <w:jc w:val="both"/>
        <w:rPr>
          <w:lang w:val="sk-SK"/>
        </w:rPr>
      </w:pPr>
      <w:bookmarkStart w:id="65" w:name="_Toc410907844"/>
      <w:r w:rsidRPr="0073389C">
        <w:rPr>
          <w:lang w:val="sk-SK"/>
        </w:rPr>
        <w:t xml:space="preserve"> </w:t>
      </w:r>
      <w:bookmarkStart w:id="66" w:name="_Toc440372854"/>
      <w:bookmarkStart w:id="67" w:name="_Toc7474033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65"/>
      <w:r w:rsidR="00A028FD" w:rsidRPr="0073389C">
        <w:rPr>
          <w:lang w:val="sk-SK"/>
        </w:rPr>
        <w:t xml:space="preserve"> pre p</w:t>
      </w:r>
      <w:r w:rsidR="001917F5" w:rsidRPr="0073389C">
        <w:rPr>
          <w:lang w:val="sk-SK"/>
        </w:rPr>
        <w:t>rijímateľa</w:t>
      </w:r>
      <w:bookmarkEnd w:id="66"/>
      <w:bookmarkEnd w:id="67"/>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9" w:history="1">
        <w:r w:rsidRPr="0073389C">
          <w:rPr>
            <w:rStyle w:val="Hypertextovprepojenie"/>
          </w:rPr>
          <w:t>www.partnerskadohoda.gov.sk</w:t>
        </w:r>
      </w:hyperlink>
      <w:r w:rsidRPr="0073389C">
        <w:t xml:space="preserve">, SFR je zverejnený na stránke </w:t>
      </w:r>
      <w:hyperlink r:id="rId10"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01AB7E89" w:rsidR="002F0379" w:rsidRDefault="00A73798" w:rsidP="002F0379">
      <w:pPr>
        <w:autoSpaceDE w:val="0"/>
        <w:autoSpaceDN w:val="0"/>
        <w:adjustRightInd w:val="0"/>
        <w:spacing w:before="120" w:after="120" w:line="288" w:lineRule="auto"/>
        <w:jc w:val="both"/>
        <w:rPr>
          <w:sz w:val="20"/>
          <w:szCs w:val="20"/>
        </w:rPr>
      </w:pPr>
      <w:ins w:id="68" w:author="Autor">
        <w:r>
          <w:t>S</w:t>
        </w:r>
      </w:ins>
      <w:del w:id="69" w:author="Autor">
        <w:r w:rsidR="00C709A5" w:rsidDel="00A73798">
          <w:delText>Z</w:delText>
        </w:r>
      </w:del>
      <w:r w:rsidR="00C709A5">
        <w:t> účinnosťou od 15.</w:t>
      </w:r>
      <w:r w:rsidR="004D61A7">
        <w:rPr>
          <w:bCs/>
        </w:rPr>
        <w:t xml:space="preserve"> </w:t>
      </w:r>
      <w:r w:rsidR="00C709A5">
        <w:t>06.</w:t>
      </w:r>
      <w:r w:rsidR="004D61A7">
        <w:rPr>
          <w:bCs/>
        </w:rPr>
        <w:t xml:space="preserve"> </w:t>
      </w:r>
      <w:r w:rsidR="00C709A5">
        <w:t xml:space="preserve">2021 </w:t>
      </w:r>
      <w:r w:rsidR="00C709A5" w:rsidRPr="00C709A5">
        <w:t xml:space="preserve"> spôsoboch kontroly projektov, kontrolu/finančnú kontrolu VO upravuje </w:t>
      </w:r>
      <w:r w:rsidR="002F0379">
        <w:rPr>
          <w:bCs/>
        </w:rPr>
        <w:t>„</w:t>
      </w:r>
      <w:r w:rsidR="00C709A5"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1"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spacing w:after="120" w:line="288" w:lineRule="auto"/>
        <w:ind w:left="0" w:firstLine="0"/>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70" w:name="_Toc410907845"/>
      <w:bookmarkStart w:id="71" w:name="_Toc440372855"/>
      <w:bookmarkStart w:id="72" w:name="_Toc74740332"/>
      <w:r w:rsidRPr="0073389C">
        <w:rPr>
          <w:lang w:val="sk-SK"/>
        </w:rPr>
        <w:t>Cieľ príručky pre prijímateľa</w:t>
      </w:r>
      <w:bookmarkEnd w:id="70"/>
      <w:bookmarkEnd w:id="71"/>
      <w:bookmarkEnd w:id="72"/>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73" w:name="_Toc410907846"/>
      <w:bookmarkStart w:id="74" w:name="_Toc440372856"/>
      <w:bookmarkStart w:id="75" w:name="_Toc74740333"/>
      <w:r w:rsidRPr="0073389C">
        <w:rPr>
          <w:lang w:val="sk-SK"/>
        </w:rPr>
        <w:t>Definícia pojmov</w:t>
      </w:r>
      <w:bookmarkEnd w:id="73"/>
      <w:bookmarkEnd w:id="74"/>
      <w:bookmarkEnd w:id="75"/>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w:t>
      </w:r>
      <w:r w:rsidRPr="00D16509">
        <w:rPr>
          <w:rFonts w:cs="Arial"/>
          <w:szCs w:val="19"/>
          <w:lang w:val="sk-SK"/>
        </w:rPr>
        <w:lastRenderedPageBreak/>
        <w:t>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w:t>
      </w:r>
      <w:r w:rsidRPr="0073389C">
        <w:rPr>
          <w:rFonts w:cs="Arial"/>
          <w:szCs w:val="19"/>
          <w:lang w:val="sk-SK"/>
        </w:rPr>
        <w:lastRenderedPageBreak/>
        <w:t>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 xml:space="preserve">vzhľadom k cieľom projektu. Plán financovania obsahuje aj minimálne informácie </w:t>
      </w:r>
      <w:r w:rsidRPr="0073389C">
        <w:rPr>
          <w:rFonts w:cs="Arial"/>
          <w:szCs w:val="19"/>
          <w:lang w:val="sk-SK"/>
        </w:rPr>
        <w:lastRenderedPageBreak/>
        <w:t>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2"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xml:space="preserve">, ktorá narúša súťaž </w:t>
      </w:r>
      <w:r w:rsidRPr="0073389C">
        <w:rPr>
          <w:rFonts w:cs="Arial"/>
          <w:szCs w:val="19"/>
          <w:lang w:val="sk-SK"/>
        </w:rPr>
        <w:lastRenderedPageBreak/>
        <w:t>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76" w:name="_Toc410907847"/>
      <w:bookmarkStart w:id="77" w:name="_Toc440372857"/>
      <w:bookmarkStart w:id="78" w:name="_Toc74740334"/>
      <w:r>
        <w:rPr>
          <w:lang w:val="sk-SK"/>
        </w:rPr>
        <w:lastRenderedPageBreak/>
        <w:t>Použité s</w:t>
      </w:r>
      <w:r w:rsidR="00AE5A8F" w:rsidRPr="0073389C">
        <w:rPr>
          <w:lang w:val="sk-SK"/>
        </w:rPr>
        <w:t>kratky</w:t>
      </w:r>
      <w:bookmarkEnd w:id="76"/>
      <w:bookmarkEnd w:id="77"/>
      <w:bookmarkEnd w:id="78"/>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79" w:name="_Toc440372858"/>
      <w:bookmarkStart w:id="80" w:name="_Toc74740335"/>
      <w:r w:rsidRPr="0073389C">
        <w:rPr>
          <w:lang w:val="sk-SK"/>
        </w:rPr>
        <w:lastRenderedPageBreak/>
        <w:t>Legislatíva</w:t>
      </w:r>
      <w:bookmarkEnd w:id="79"/>
      <w:bookmarkEnd w:id="80"/>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81" w:name="_Toc410907848"/>
      <w:bookmarkStart w:id="82" w:name="_Toc440372859"/>
      <w:bookmarkStart w:id="83" w:name="_Toc74740336"/>
      <w:r w:rsidRPr="0073389C">
        <w:rPr>
          <w:rFonts w:ascii="Arial" w:hAnsi="Arial"/>
          <w:lang w:val="sk-SK"/>
        </w:rPr>
        <w:lastRenderedPageBreak/>
        <w:t>Realizácia projektov</w:t>
      </w:r>
      <w:bookmarkEnd w:id="81"/>
      <w:bookmarkEnd w:id="82"/>
      <w:bookmarkEnd w:id="83"/>
    </w:p>
    <w:p w14:paraId="38359EA5" w14:textId="77777777" w:rsidR="00AE5A8F" w:rsidRPr="0073389C" w:rsidRDefault="00AE5A8F" w:rsidP="009F56AB">
      <w:pPr>
        <w:pStyle w:val="Nadpis2"/>
        <w:spacing w:line="288" w:lineRule="auto"/>
        <w:rPr>
          <w:lang w:val="sk-SK"/>
        </w:rPr>
      </w:pPr>
      <w:bookmarkStart w:id="84" w:name="_Toc410907849"/>
      <w:bookmarkStart w:id="85" w:name="_Toc440372860"/>
      <w:bookmarkStart w:id="86" w:name="_Toc74740337"/>
      <w:r w:rsidRPr="0073389C">
        <w:rPr>
          <w:lang w:val="sk-SK"/>
        </w:rPr>
        <w:t>Všeobecné informácie k realizácii projektov</w:t>
      </w:r>
      <w:bookmarkEnd w:id="84"/>
      <w:bookmarkEnd w:id="85"/>
      <w:bookmarkEnd w:id="86"/>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87" w:name="_Toc410907850"/>
      <w:bookmarkStart w:id="88" w:name="_Toc440372861"/>
      <w:bookmarkStart w:id="89" w:name="_Toc74740338"/>
      <w:r w:rsidRPr="0073389C">
        <w:rPr>
          <w:lang w:val="sk-SK"/>
        </w:rPr>
        <w:t>Všeobecné informácie</w:t>
      </w:r>
      <w:bookmarkEnd w:id="87"/>
      <w:bookmarkEnd w:id="88"/>
      <w:bookmarkEnd w:id="89"/>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90" w:name="_Toc410907851"/>
      <w:bookmarkStart w:id="91" w:name="_Toc440372862"/>
      <w:bookmarkStart w:id="92" w:name="_Toc74740339"/>
      <w:r w:rsidRPr="0073389C">
        <w:rPr>
          <w:lang w:val="sk-SK"/>
        </w:rPr>
        <w:t>Na čo nezabudnúť po podpise zmluvy</w:t>
      </w:r>
      <w:bookmarkEnd w:id="90"/>
      <w:bookmarkEnd w:id="91"/>
      <w:bookmarkEnd w:id="92"/>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w:t>
      </w:r>
      <w:r>
        <w:lastRenderedPageBreak/>
        <w:t xml:space="preserve">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lastRenderedPageBreak/>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93" w:name="_Toc410907852"/>
      <w:bookmarkStart w:id="94" w:name="_Toc440372863"/>
      <w:bookmarkStart w:id="95" w:name="_Toc74740340"/>
      <w:r w:rsidRPr="0073389C">
        <w:rPr>
          <w:lang w:val="sk-SK"/>
        </w:rPr>
        <w:t>Monitorovanie projektu</w:t>
      </w:r>
      <w:bookmarkEnd w:id="93"/>
      <w:bookmarkEnd w:id="94"/>
      <w:bookmarkEnd w:id="95"/>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2"/>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 xml:space="preserve">iváciu Karty účastníka </w:t>
      </w:r>
      <w:r w:rsidR="00A85572">
        <w:rPr>
          <w:rFonts w:ascii="Arial" w:hAnsi="Arial" w:cs="Arial"/>
          <w:sz w:val="19"/>
          <w:szCs w:val="19"/>
          <w:lang w:val="sk-SK"/>
        </w:rPr>
        <w:lastRenderedPageBreak/>
        <w:t>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lastRenderedPageBreak/>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97" w:name="_Toc440372864"/>
      <w:bookmarkStart w:id="98" w:name="_Toc7474034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97"/>
      <w:bookmarkEnd w:id="98"/>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99" w:name="_Toc440372865"/>
      <w:bookmarkStart w:id="100" w:name="_Toc74740342"/>
      <w:r w:rsidRPr="0073389C">
        <w:rPr>
          <w:lang w:val="sk-SK"/>
        </w:rPr>
        <w:t>Charakter zmien a spôsob posudzovania zmien</w:t>
      </w:r>
      <w:bookmarkEnd w:id="99"/>
      <w:bookmarkEnd w:id="100"/>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w:t>
      </w:r>
      <w:r w:rsidR="0085571F" w:rsidRPr="0085571F">
        <w:lastRenderedPageBreak/>
        <w:t xml:space="preserve">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lastRenderedPageBreak/>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101" w:name="_Toc410907854"/>
      <w:bookmarkStart w:id="102" w:name="_Toc440372866"/>
      <w:bookmarkStart w:id="103" w:name="_Toc74740343"/>
      <w:r w:rsidRPr="0073389C">
        <w:rPr>
          <w:lang w:val="sk-SK"/>
        </w:rPr>
        <w:t>Administrácia zmenového konania</w:t>
      </w:r>
      <w:bookmarkEnd w:id="101"/>
      <w:bookmarkEnd w:id="102"/>
      <w:bookmarkEnd w:id="103"/>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w:t>
      </w:r>
      <w:r w:rsidR="00943DD7" w:rsidRPr="003E46C4">
        <w:rPr>
          <w:rFonts w:cs="Arial"/>
          <w:szCs w:val="19"/>
        </w:rPr>
        <w:lastRenderedPageBreak/>
        <w:t xml:space="preserve">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104" w:name="_Toc410031665"/>
      <w:bookmarkStart w:id="105"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lastRenderedPageBreak/>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106" w:name="_Toc440372867"/>
      <w:bookmarkStart w:id="107" w:name="_Toc74740344"/>
      <w:r w:rsidRPr="0073389C">
        <w:rPr>
          <w:lang w:val="sk-SK"/>
        </w:rPr>
        <w:t>Ukončenie zmluvného vzťahu</w:t>
      </w:r>
      <w:bookmarkEnd w:id="104"/>
      <w:bookmarkEnd w:id="105"/>
      <w:bookmarkEnd w:id="106"/>
      <w:bookmarkEnd w:id="107"/>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lastRenderedPageBreak/>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108" w:name="_Toc410907856"/>
      <w:bookmarkStart w:id="109" w:name="_Toc440372868"/>
      <w:bookmarkStart w:id="110" w:name="_Toc74740345"/>
      <w:r w:rsidRPr="0073389C">
        <w:rPr>
          <w:lang w:val="sk-SK"/>
        </w:rPr>
        <w:t>Finančné riadenie</w:t>
      </w:r>
      <w:bookmarkEnd w:id="108"/>
      <w:bookmarkEnd w:id="109"/>
      <w:bookmarkEnd w:id="110"/>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111" w:name="_Toc410907857"/>
      <w:bookmarkStart w:id="112" w:name="_Toc440372869"/>
      <w:bookmarkStart w:id="113" w:name="_Toc74740346"/>
      <w:r w:rsidRPr="0073389C">
        <w:rPr>
          <w:lang w:val="sk-SK"/>
        </w:rPr>
        <w:t>Vedenie účtovníct</w:t>
      </w:r>
      <w:r w:rsidR="004A616F" w:rsidRPr="0073389C">
        <w:rPr>
          <w:lang w:val="sk-SK"/>
        </w:rPr>
        <w:t>va</w:t>
      </w:r>
      <w:bookmarkEnd w:id="111"/>
      <w:bookmarkEnd w:id="112"/>
      <w:bookmarkEnd w:id="113"/>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lastRenderedPageBreak/>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14" w:name="_Toc440372870"/>
      <w:bookmarkStart w:id="115" w:name="_Toc74740347"/>
      <w:bookmarkStart w:id="116"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14"/>
      <w:bookmarkEnd w:id="115"/>
      <w:r w:rsidR="0039421B" w:rsidRPr="0073389C">
        <w:rPr>
          <w:lang w:val="sk-SK"/>
        </w:rPr>
        <w:t xml:space="preserve"> </w:t>
      </w:r>
    </w:p>
    <w:p w14:paraId="4B6D4FD5" w14:textId="16D8128E"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00952782">
        <w:t xml:space="preserve"> </w:t>
      </w:r>
      <w:r w:rsidRPr="0073389C">
        <w:t xml:space="preserve">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 xml:space="preserve">V prípade využitia systému refundácie môže prijímateľ realizovať úhrady oprávnených výdavkov aj z iných účtov otvorených prijímateľom pri dodržaní podmienky existencie jedného účtu na príjem prostriedkov EÚ </w:t>
      </w:r>
      <w:r w:rsidRPr="0073389C">
        <w:lastRenderedPageBreak/>
        <w:t>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lastRenderedPageBreak/>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3687DEAD" w:rsidR="007537C9" w:rsidRPr="00D877AF" w:rsidRDefault="007537C9" w:rsidP="00E84FB6">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117" w:name="_Toc440372871"/>
      <w:r w:rsidRPr="00E135DC">
        <w:rPr>
          <w:b/>
        </w:rPr>
        <w:t>Platby vo vzťahu prijímateľ – dodávateľ/zhotoviteľ</w:t>
      </w:r>
      <w:bookmarkEnd w:id="117"/>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118" w:name="_Toc440372872"/>
      <w:bookmarkStart w:id="119" w:name="_Toc74740348"/>
      <w:r w:rsidRPr="0073389C">
        <w:rPr>
          <w:lang w:val="sk-SK"/>
        </w:rPr>
        <w:t>Oprávnenosť výdavkov</w:t>
      </w:r>
      <w:bookmarkEnd w:id="116"/>
      <w:bookmarkEnd w:id="118"/>
      <w:bookmarkEnd w:id="119"/>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lastRenderedPageBreak/>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w:t>
      </w:r>
      <w:r w:rsidRPr="0073389C">
        <w:rPr>
          <w:rFonts w:ascii="Arial" w:hAnsi="Arial" w:cs="Arial"/>
          <w:sz w:val="19"/>
          <w:szCs w:val="19"/>
          <w:lang w:val="sk-SK" w:eastAsia="en-US"/>
        </w:rPr>
        <w:lastRenderedPageBreak/>
        <w:t>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w:t>
      </w:r>
      <w:r w:rsidRPr="0073389C">
        <w:lastRenderedPageBreak/>
        <w:t xml:space="preserve">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w:t>
      </w:r>
      <w:r w:rsidRPr="0032396F">
        <w:rPr>
          <w:rFonts w:cs="Arial"/>
          <w:b w:val="0"/>
          <w:color w:val="auto"/>
          <w:sz w:val="19"/>
          <w:szCs w:val="19"/>
          <w:lang w:val="sk-SK"/>
        </w:rPr>
        <w:lastRenderedPageBreak/>
        <w:t xml:space="preserve">„Projekt“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w:t>
      </w:r>
      <w:r>
        <w:lastRenderedPageBreak/>
        <w:t xml:space="preserve">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w:t>
      </w:r>
      <w:r w:rsidRPr="0073389C">
        <w:rPr>
          <w:b/>
        </w:rPr>
        <w:lastRenderedPageBreak/>
        <w:t>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w:t>
      </w:r>
      <w:r w:rsidRPr="0073389C">
        <w:lastRenderedPageBreak/>
        <w:t xml:space="preserve">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w:t>
      </w:r>
      <w:r w:rsidRPr="0073389C">
        <w:lastRenderedPageBreak/>
        <w:t xml:space="preserve">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lastRenderedPageBreak/>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lastRenderedPageBreak/>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3"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4"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w:t>
      </w:r>
      <w:r w:rsidRPr="003E1348">
        <w:rPr>
          <w:rFonts w:cs="Arial"/>
          <w:color w:val="auto"/>
          <w:sz w:val="19"/>
          <w:szCs w:val="19"/>
          <w:lang w:val="sk-SK"/>
        </w:rPr>
        <w:lastRenderedPageBreak/>
        <w:t xml:space="preserve">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5"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lastRenderedPageBreak/>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w:t>
      </w:r>
      <w:r w:rsidRPr="0099542E">
        <w:rPr>
          <w:rFonts w:cs="Arial"/>
        </w:rPr>
        <w:lastRenderedPageBreak/>
        <w:t>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120" w:name="_Toc361131496"/>
      <w:r w:rsidRPr="0073389C">
        <w:rPr>
          <w:rFonts w:ascii="Arial" w:hAnsi="Arial" w:cs="Arial"/>
          <w:b/>
          <w:sz w:val="19"/>
          <w:szCs w:val="19"/>
          <w:lang w:val="sk-SK" w:eastAsia="en-US"/>
        </w:rPr>
        <w:t>Problematika prekrývania sa výdavkov</w:t>
      </w:r>
      <w:bookmarkEnd w:id="120"/>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121" w:name="_Toc410907859"/>
      <w:bookmarkStart w:id="122" w:name="_Toc440372873"/>
      <w:bookmarkStart w:id="123" w:name="_Toc74740349"/>
      <w:r w:rsidRPr="0073389C">
        <w:rPr>
          <w:lang w:val="sk-SK"/>
        </w:rPr>
        <w:t>Postupy pri žiadosti o platbu</w:t>
      </w:r>
      <w:bookmarkEnd w:id="121"/>
      <w:bookmarkEnd w:id="122"/>
      <w:bookmarkEnd w:id="123"/>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7"/>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A4C8F8C" w:rsidR="00AE5A8F" w:rsidRDefault="001B3120" w:rsidP="001F73A1">
      <w:pPr>
        <w:tabs>
          <w:tab w:val="left" w:pos="426"/>
        </w:tabs>
        <w:spacing w:before="120" w:after="120" w:line="288" w:lineRule="auto"/>
        <w:jc w:val="both"/>
        <w:rPr>
          <w:color w:val="000000"/>
        </w:rPr>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w:t>
      </w:r>
      <w:r w:rsidR="00604BCB">
        <w:rPr>
          <w:color w:val="000000"/>
        </w:rPr>
        <w:t xml:space="preserve">listinnou </w:t>
      </w:r>
      <w:r w:rsidRPr="0073389C">
        <w:rPr>
          <w:color w:val="000000"/>
        </w:rPr>
        <w:t>zásielkou s doručenkou s určenou úložnou (odbernou) lehotou</w:t>
      </w:r>
      <w:r w:rsidR="00604BCB">
        <w:rPr>
          <w:color w:val="000000"/>
        </w:rPr>
        <w:t xml:space="preserve">/ </w:t>
      </w:r>
      <w:r w:rsidR="00604BCB" w:rsidRPr="00604BCB">
        <w:rPr>
          <w:color w:val="000000"/>
        </w:rPr>
        <w:t>elektronickým doručením elektronického dokumentu do vlastných rúk s fikciou doručenia</w:t>
      </w:r>
      <w:r w:rsidRPr="0073389C">
        <w:rPr>
          <w:color w:val="000000"/>
        </w:rPr>
        <w:t>)</w:t>
      </w:r>
      <w:r w:rsidRPr="00604BCB">
        <w:rPr>
          <w:color w:val="000000"/>
        </w:rPr>
        <w:t xml:space="preserve">. </w:t>
      </w:r>
    </w:p>
    <w:p w14:paraId="18DB578E" w14:textId="77777777"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Návrh čiastkovej správy alebo návrh správy sa považuje za doručený:</w:t>
      </w:r>
    </w:p>
    <w:p w14:paraId="5F643EAC" w14:textId="024ADF34"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 v prípade listinnej podoby doporučenou zásielkou, aj ak ho povinná osoba odmietne prevziať, a to dňom odmietnutia jej prevzatia. Ak návrh správy alebo návrh čiastkovej správy nemožno doručiť na známu adresu povinnej osoby, tieto návrhy sa považujú za doručené dňom vrátenia nedoručeného návrhu čiastkovej správy alebo návrhu správy oprávnenej osobe, aj keď sa o tom povinná osoba nedozvedela,</w:t>
      </w:r>
    </w:p>
    <w:p w14:paraId="5528BC18" w14:textId="5F01D6DE" w:rsidR="00CB6020" w:rsidRPr="0073389C"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 xml:space="preserve">- </w:t>
      </w:r>
      <w:r w:rsidRPr="00CB6020">
        <w:rPr>
          <w:rFonts w:ascii="Arial" w:hAnsi="Arial" w:cs="Arial"/>
          <w:sz w:val="19"/>
          <w:szCs w:val="19"/>
          <w:lang w:val="sk-SK"/>
        </w:rPr>
        <w:t>v prípade doručenia elektronického dokumentu do  e-schránky v zmysle zákona o e-Governmente do vlastných rúk s fikciou doručenia, aj ak ho povinná osoba odmietne prevziať (odmietne potvrdiť notifikáciu o doručení) v úložnej lehote, a to dňom márneho uplynutia tejto lehoty a to aj vtedy, ak sa adresát o tom nedozvedel</w:t>
      </w:r>
      <w:r>
        <w:rPr>
          <w:rFonts w:ascii="Arial" w:hAnsi="Arial" w:cs="Arial"/>
          <w:sz w:val="19"/>
          <w:szCs w:val="19"/>
          <w:lang w:val="sk-SK"/>
        </w:rPr>
        <w:t xml:space="preserve">. </w:t>
      </w:r>
    </w:p>
    <w:p w14:paraId="4A2DFB89" w14:textId="77777777" w:rsidR="00CB6020" w:rsidRPr="00604BCB" w:rsidRDefault="00CB6020" w:rsidP="001F73A1">
      <w:pPr>
        <w:tabs>
          <w:tab w:val="left" w:pos="426"/>
        </w:tabs>
        <w:spacing w:before="120" w:after="120" w:line="288" w:lineRule="auto"/>
        <w:jc w:val="both"/>
        <w:rPr>
          <w:color w:val="000000"/>
        </w:rPr>
      </w:pPr>
    </w:p>
    <w:p w14:paraId="46059019" w14:textId="77777777" w:rsidR="00CB6020" w:rsidRDefault="00CB6020" w:rsidP="001F73A1">
      <w:pPr>
        <w:spacing w:before="120" w:after="120" w:line="288" w:lineRule="auto"/>
        <w:jc w:val="both"/>
      </w:pPr>
    </w:p>
    <w:p w14:paraId="49F37B9C" w14:textId="77777777" w:rsidR="00CB6020" w:rsidRDefault="00CB6020" w:rsidP="001F73A1">
      <w:pPr>
        <w:spacing w:before="120" w:after="120" w:line="288" w:lineRule="auto"/>
        <w:jc w:val="both"/>
      </w:pPr>
    </w:p>
    <w:p w14:paraId="0A37FFC5" w14:textId="77777777" w:rsidR="00CB6020" w:rsidRDefault="00CB6020" w:rsidP="001F73A1">
      <w:pPr>
        <w:spacing w:before="120" w:after="120" w:line="288" w:lineRule="auto"/>
        <w:jc w:val="both"/>
      </w:pPr>
    </w:p>
    <w:p w14:paraId="4D37E983" w14:textId="77777777" w:rsidR="00CB6020" w:rsidRDefault="00CB6020" w:rsidP="001F73A1">
      <w:pPr>
        <w:spacing w:before="120" w:after="120" w:line="288" w:lineRule="auto"/>
        <w:jc w:val="both"/>
      </w:pP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124" w:name="_Toc410907860"/>
      <w:bookmarkStart w:id="125" w:name="_Toc440372874"/>
      <w:bookmarkStart w:id="126" w:name="_Toc74740350"/>
      <w:r w:rsidRPr="0073389C">
        <w:rPr>
          <w:lang w:val="sk-SK"/>
        </w:rPr>
        <w:t>Špecifiká jednotlivých systémov financovania</w:t>
      </w:r>
      <w:bookmarkEnd w:id="124"/>
      <w:bookmarkEnd w:id="125"/>
      <w:bookmarkEnd w:id="126"/>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lastRenderedPageBreak/>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lastRenderedPageBreak/>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lastRenderedPageBreak/>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4B433BCF"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w:t>
      </w:r>
      <w:ins w:id="127" w:author="Autor">
        <w:r w:rsidR="003F2ACD">
          <w:t>pri bežných výdavkoch</w:t>
        </w:r>
        <w:r w:rsidR="003F2ACD" w:rsidRPr="0073389C">
          <w:t xml:space="preserve"> </w:t>
        </w:r>
      </w:ins>
      <w:r w:rsidR="006739C3" w:rsidRPr="0073389C">
        <w:t xml:space="preserve">637033 </w:t>
      </w:r>
      <w:del w:id="128" w:author="Autor">
        <w:r w:rsidR="006739C3" w:rsidRPr="0073389C" w:rsidDel="003F2ACD">
          <w:delText>-</w:delText>
        </w:r>
      </w:del>
      <w:ins w:id="129" w:author="Autor">
        <w:r w:rsidR="003F2ACD">
          <w:t>–</w:t>
        </w:r>
      </w:ins>
      <w:r w:rsidR="006739C3" w:rsidRPr="0073389C">
        <w:t xml:space="preserve"> </w:t>
      </w:r>
      <w:ins w:id="130" w:author="Autor">
        <w:r w:rsidR="003F2ACD">
          <w:t xml:space="preserve">Platby </w:t>
        </w:r>
      </w:ins>
      <w:del w:id="131" w:author="Autor">
        <w:r w:rsidR="006739C3" w:rsidRPr="0073389C" w:rsidDel="003F2ACD">
          <w:delText>Zálohy</w:delText>
        </w:r>
      </w:del>
      <w:ins w:id="132" w:author="Autor">
        <w:r w:rsidR="003F2ACD">
          <w:t>štátnej rozpočtovej organizáci</w:t>
        </w:r>
        <w:r w:rsidR="00FF3FC8">
          <w:t>i</w:t>
        </w:r>
        <w:del w:id="133" w:author="Autor">
          <w:r w:rsidR="003F2ACD" w:rsidDel="00FF3FC8">
            <w:delText>e</w:delText>
          </w:r>
        </w:del>
        <w:r w:rsidR="003F2ACD">
          <w:t xml:space="preserve"> na projekty EÚ</w:t>
        </w:r>
      </w:ins>
      <w:del w:id="134" w:author="Autor">
        <w:r w:rsidR="006739C3" w:rsidRPr="0073389C" w:rsidDel="003F2ACD">
          <w:delText xml:space="preserve"> na projekty Európskej únie</w:delText>
        </w:r>
      </w:del>
      <w:ins w:id="135" w:author="Autor">
        <w:r w:rsidR="003F2ACD">
          <w:t xml:space="preserve"> a</w:t>
        </w:r>
        <w:r w:rsidR="005B68B5">
          <w:t> pri kapitálových výdavkoch</w:t>
        </w:r>
        <w:r w:rsidR="003F2ACD">
          <w:t> kód 719015 - Platby štátnej rozpočtovej organizáci</w:t>
        </w:r>
        <w:r w:rsidR="00FF3FC8">
          <w:t>i</w:t>
        </w:r>
        <w:del w:id="136" w:author="Autor">
          <w:r w:rsidR="003F2ACD" w:rsidDel="00FF3FC8">
            <w:delText>e</w:delText>
          </w:r>
        </w:del>
        <w:r w:rsidR="003F2ACD">
          <w:t xml:space="preserve"> na projekty EÚ</w:t>
        </w:r>
        <w:r w:rsidR="00136305">
          <w:t xml:space="preserve"> (prijímateľ predloží žiadosť o platbu zvlášť na bežné výdavky a zvlášť na kapitálové výdavky). </w:t>
        </w:r>
        <w:del w:id="137" w:author="Autor">
          <w:r w:rsidR="003F2ACD" w:rsidDel="005B68B5">
            <w:delText xml:space="preserve"> pri kapitálových výdavkoch</w:delText>
          </w:r>
        </w:del>
      </w:ins>
      <w:del w:id="138" w:author="Autor">
        <w:r w:rsidR="006739C3" w:rsidRPr="0073389C" w:rsidDel="00136305">
          <w:delText xml:space="preserve">. </w:delText>
        </w:r>
      </w:del>
      <w:r w:rsidR="006739C3" w:rsidRPr="0073389C">
        <w:t>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lastRenderedPageBreak/>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 xml:space="preserve">ktorý správne prerozdelenie na zdroje overí aj s </w:t>
      </w:r>
      <w:r w:rsidRPr="004F4920">
        <w:rPr>
          <w:rFonts w:cs="Arial"/>
          <w:szCs w:val="16"/>
        </w:rPr>
        <w:lastRenderedPageBreak/>
        <w:t>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3E46D0F9" w14:textId="0E0EABF3" w:rsidR="000036FF" w:rsidRPr="003A2FA6" w:rsidDel="009A6038" w:rsidRDefault="000036FF" w:rsidP="0029700B">
      <w:pPr>
        <w:autoSpaceDE w:val="0"/>
        <w:autoSpaceDN w:val="0"/>
        <w:adjustRightInd w:val="0"/>
        <w:spacing w:before="120"/>
        <w:jc w:val="both"/>
        <w:rPr>
          <w:del w:id="139" w:author="Autor"/>
          <w:rFonts w:cs="Arial"/>
          <w:vanish/>
        </w:rPr>
      </w:pPr>
    </w:p>
    <w:p w14:paraId="50711D59" w14:textId="6BC76277" w:rsidR="00394FCE" w:rsidDel="009A6038" w:rsidRDefault="00394FCE" w:rsidP="0029700B">
      <w:pPr>
        <w:autoSpaceDE w:val="0"/>
        <w:autoSpaceDN w:val="0"/>
        <w:adjustRightInd w:val="0"/>
        <w:spacing w:before="120"/>
        <w:jc w:val="both"/>
        <w:rPr>
          <w:del w:id="140" w:author="Autor"/>
          <w:rFonts w:cs="Arial"/>
          <w:szCs w:val="16"/>
        </w:rPr>
      </w:pP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w:t>
      </w:r>
      <w:r w:rsidR="009A5D87" w:rsidRPr="009A5D87">
        <w:rPr>
          <w:rFonts w:cs="Arial"/>
          <w:szCs w:val="19"/>
        </w:rPr>
        <w:lastRenderedPageBreak/>
        <w:t>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18B5258B"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101"/>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del w:id="141" w:author="Autor">
        <w:r w:rsidR="00CD75A3" w:rsidRPr="00CD75A3" w:rsidDel="00594011">
          <w:delText xml:space="preserve">odošle </w:delText>
        </w:r>
      </w:del>
      <w:ins w:id="142" w:author="Autor">
        <w:r w:rsidR="00594011">
          <w:t>predloží</w:t>
        </w:r>
        <w:r w:rsidR="00594011" w:rsidRPr="00CD75A3">
          <w:t xml:space="preserve"> </w:t>
        </w:r>
      </w:ins>
      <w:r w:rsidR="00CD75A3" w:rsidRPr="00CD75A3">
        <w:t xml:space="preserve">prostredníctvom elektronického formulára v rámci verejnej časti ITMS2014+ </w:t>
      </w:r>
      <w:ins w:id="143" w:author="Autor">
        <w:r w:rsidR="003F7BC9">
          <w:t xml:space="preserve">ako </w:t>
        </w:r>
        <w:r w:rsidR="003F7BC9" w:rsidRPr="00594011">
          <w:rPr>
            <w:b/>
          </w:rPr>
          <w:t>formálne podanie</w:t>
        </w:r>
        <w:r w:rsidR="003F7BC9">
          <w:rPr>
            <w:rStyle w:val="Odkaznapoznmkupodiarou"/>
          </w:rPr>
          <w:footnoteReference w:id="102"/>
        </w:r>
      </w:ins>
      <w:r w:rsidR="006F0EA9" w:rsidRPr="0073389C">
        <w:t xml:space="preserve"> </w:t>
      </w:r>
      <w:del w:id="145" w:author="Autor">
        <w:r w:rsidRPr="0073389C" w:rsidDel="003F7BC9">
          <w:delText>poskytovateľovi</w:delText>
        </w:r>
        <w:r w:rsidR="00224458" w:rsidDel="003F7BC9">
          <w:delText xml:space="preserve"> </w:delText>
        </w:r>
      </w:del>
      <w:r w:rsidR="00224458">
        <w:t>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612A8324"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3"/>
      </w:r>
      <w:r w:rsidRPr="001B3A72">
        <w:t xml:space="preserve"> </w:t>
      </w:r>
      <w:r w:rsidR="00CF0993" w:rsidRPr="001B3A72">
        <w:t>podpísaný  oprávnenou osobou kvalifikovaným elektronickým podpisom</w:t>
      </w:r>
      <w:r w:rsidR="00CF0993" w:rsidRPr="001B3A72">
        <w:rPr>
          <w:vertAlign w:val="superscript"/>
        </w:rPr>
        <w:footnoteReference w:id="104"/>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ins w:id="146" w:author="Autor">
        <w:r w:rsidR="00594011">
          <w:t xml:space="preserve"> (elektronické podanie - formálne)</w:t>
        </w:r>
      </w:ins>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ins w:id="147" w:author="Autor">
        <w:r w:rsidR="00594011">
          <w:rPr>
            <w:bCs/>
            <w:iCs/>
          </w:rPr>
          <w:t xml:space="preserve"> (listinné podanie - formálne)</w:t>
        </w:r>
      </w:ins>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5"/>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lastRenderedPageBreak/>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10FBA4C2"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w:t>
      </w:r>
      <w:ins w:id="148" w:author="Autor">
        <w:r w:rsidR="009A6038">
          <w:rPr>
            <w:rFonts w:ascii="Arial" w:hAnsi="Arial" w:cs="Arial"/>
            <w:sz w:val="19"/>
            <w:szCs w:val="19"/>
            <w:lang w:val="sk-SK"/>
          </w:rPr>
          <w:t>.</w:t>
        </w:r>
      </w:ins>
      <w:r w:rsidR="00627C7E" w:rsidRPr="00AE7005">
        <w:rPr>
          <w:rFonts w:ascii="Arial" w:hAnsi="Arial" w:cs="Arial"/>
          <w:sz w:val="19"/>
          <w:szCs w:val="19"/>
          <w:lang w:val="sk-SK"/>
        </w:rPr>
        <w:t xml:space="preserve"> </w:t>
      </w:r>
      <w:del w:id="149" w:author="Autor">
        <w:r w:rsidR="0041791C" w:rsidRPr="00AE7005" w:rsidDel="009A6038">
          <w:rPr>
            <w:rFonts w:ascii="Arial" w:hAnsi="Arial" w:cs="Arial"/>
            <w:sz w:val="19"/>
            <w:szCs w:val="19"/>
            <w:lang w:val="sk-SK"/>
          </w:rPr>
          <w:delText xml:space="preserve">spolu s názvom ekonomickej klasifikácie v zmysle </w:delText>
        </w:r>
        <w:r w:rsidR="00F82F2B" w:rsidRPr="00AE7005" w:rsidDel="009A6038">
          <w:rPr>
            <w:rFonts w:ascii="Arial" w:hAnsi="Arial" w:cs="Arial"/>
            <w:sz w:val="19"/>
            <w:szCs w:val="19"/>
            <w:lang w:val="sk-SK"/>
          </w:rPr>
          <w:delText>úplného znenia Metodického usmernenia Ministerstva financií Slovenskej republiky k č. MF/010175/2004-42 zo dňa 8. decembra 2004 a vysvetlivky k ekonomickej klasifikácii rozpočtovej klasifikácie v znení neskorších dodatkov.</w:delText>
        </w:r>
      </w:del>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150" w:name="_Toc410907861"/>
      <w:bookmarkStart w:id="151" w:name="_Toc440372875"/>
      <w:bookmarkStart w:id="152" w:name="_Toc74740351"/>
      <w:r w:rsidRPr="0073389C">
        <w:rPr>
          <w:caps/>
          <w:lang w:val="sk-SK" w:eastAsia="cs-CZ"/>
        </w:rPr>
        <w:lastRenderedPageBreak/>
        <w:t>Ú</w:t>
      </w:r>
      <w:r w:rsidRPr="0073389C">
        <w:rPr>
          <w:lang w:val="sk-SK" w:eastAsia="cs-CZ"/>
        </w:rPr>
        <w:t>čtovné doklady a ich prílohy</w:t>
      </w:r>
      <w:bookmarkEnd w:id="150"/>
      <w:bookmarkEnd w:id="151"/>
      <w:bookmarkEnd w:id="152"/>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6"/>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7"/>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153" w:name="_Toc317864902"/>
      <w:bookmarkStart w:id="154" w:name="_Toc317865114"/>
      <w:bookmarkStart w:id="155" w:name="_Toc317865267"/>
      <w:bookmarkStart w:id="156" w:name="_Toc317865410"/>
      <w:bookmarkStart w:id="157" w:name="_Toc317865549"/>
      <w:bookmarkStart w:id="158" w:name="_Toc317865688"/>
      <w:bookmarkStart w:id="159" w:name="_Toc317866058"/>
      <w:bookmarkStart w:id="160" w:name="_Toc317866203"/>
      <w:bookmarkStart w:id="161" w:name="_Toc317866305"/>
      <w:bookmarkStart w:id="162" w:name="_Toc317866470"/>
      <w:bookmarkStart w:id="163" w:name="_Toc317866572"/>
      <w:bookmarkStart w:id="164" w:name="_Toc317866789"/>
      <w:bookmarkStart w:id="165" w:name="_Toc329084085"/>
      <w:bookmarkEnd w:id="153"/>
      <w:bookmarkEnd w:id="154"/>
      <w:bookmarkEnd w:id="155"/>
      <w:bookmarkEnd w:id="156"/>
      <w:bookmarkEnd w:id="157"/>
      <w:bookmarkEnd w:id="158"/>
      <w:bookmarkEnd w:id="159"/>
      <w:bookmarkEnd w:id="160"/>
      <w:bookmarkEnd w:id="161"/>
      <w:bookmarkEnd w:id="162"/>
      <w:bookmarkEnd w:id="163"/>
      <w:bookmarkEnd w:id="164"/>
      <w:bookmarkEnd w:id="165"/>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8"/>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166"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66"/>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 xml:space="preserve">s uvedením dátumu vykonania a podpisu pracovníka, ktorý </w:t>
      </w:r>
      <w:r w:rsidRPr="0073389C">
        <w:rPr>
          <w:lang w:eastAsia="cs-CZ"/>
        </w:rPr>
        <w:lastRenderedPageBreak/>
        <w:t>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167"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67"/>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68"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69" w:name="_Toc417050114"/>
      <w:bookmarkStart w:id="170" w:name="_Toc417155861"/>
      <w:bookmarkStart w:id="171" w:name="_Toc417156080"/>
      <w:bookmarkStart w:id="172" w:name="_Toc417050126"/>
      <w:bookmarkStart w:id="173" w:name="_Toc417155873"/>
      <w:bookmarkStart w:id="174" w:name="_Toc417156092"/>
      <w:bookmarkEnd w:id="169"/>
      <w:bookmarkEnd w:id="170"/>
      <w:bookmarkEnd w:id="171"/>
      <w:bookmarkEnd w:id="172"/>
      <w:bookmarkEnd w:id="173"/>
      <w:bookmarkEnd w:id="174"/>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175" w:name="_Toc317864930"/>
      <w:bookmarkStart w:id="176" w:name="_Toc317865142"/>
      <w:bookmarkStart w:id="177" w:name="_Toc317865295"/>
      <w:bookmarkStart w:id="178" w:name="_Toc317865438"/>
      <w:bookmarkStart w:id="179" w:name="_Toc317865577"/>
      <w:bookmarkStart w:id="180" w:name="_Toc317865703"/>
      <w:bookmarkStart w:id="181" w:name="_Toc317866072"/>
      <w:bookmarkStart w:id="182" w:name="_Toc317866217"/>
      <w:bookmarkStart w:id="183" w:name="_Toc317866319"/>
      <w:bookmarkStart w:id="184" w:name="_Toc317866484"/>
      <w:bookmarkStart w:id="185" w:name="_Toc317866586"/>
      <w:bookmarkStart w:id="186" w:name="_Toc317866803"/>
      <w:bookmarkStart w:id="187" w:name="_Toc329084100"/>
      <w:bookmarkStart w:id="188" w:name="_Toc410905147"/>
      <w:bookmarkStart w:id="189" w:name="_Toc410907875"/>
      <w:bookmarkStart w:id="190" w:name="_Toc410910215"/>
      <w:bookmarkStart w:id="191" w:name="_Toc413415834"/>
      <w:bookmarkStart w:id="192" w:name="_Toc413830211"/>
      <w:bookmarkStart w:id="193" w:name="_Toc413833999"/>
      <w:bookmarkStart w:id="194" w:name="_Toc413834102"/>
      <w:bookmarkStart w:id="195" w:name="_Toc415130210"/>
      <w:bookmarkStart w:id="196" w:name="_Toc415155540"/>
      <w:bookmarkStart w:id="197" w:name="_Toc417050140"/>
      <w:bookmarkStart w:id="198" w:name="_Toc417155887"/>
      <w:bookmarkStart w:id="199" w:name="_Toc417156106"/>
      <w:bookmarkEnd w:id="168"/>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w:t>
      </w:r>
      <w:r w:rsidRPr="0073389C">
        <w:rPr>
          <w:color w:val="000000"/>
          <w:lang w:eastAsia="cs-CZ"/>
        </w:rPr>
        <w:lastRenderedPageBreak/>
        <w:t>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200"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00"/>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006A2DA0" w:rsidRPr="0073389C">
        <w:rPr>
          <w:rStyle w:val="Odkaznapoznmkupodiarou"/>
          <w:rFonts w:cs="Arial"/>
          <w:b/>
          <w:bCs/>
          <w:sz w:val="19"/>
          <w:szCs w:val="19"/>
          <w:lang w:val="sk-SK"/>
        </w:rPr>
        <w:footnoteReference w:id="110"/>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1"/>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4064B715" w:rsidR="009D7F63" w:rsidRPr="0073389C" w:rsidRDefault="009D7F63" w:rsidP="004C2382">
      <w:pPr>
        <w:pStyle w:val="Bulletslevel1"/>
        <w:spacing w:after="120" w:line="288" w:lineRule="auto"/>
        <w:ind w:left="0" w:firstLine="0"/>
        <w:jc w:val="both"/>
        <w:rPr>
          <w:lang w:val="sk-SK"/>
        </w:rPr>
      </w:pPr>
      <w:r w:rsidRPr="0073389C">
        <w:rPr>
          <w:lang w:val="sk-SK"/>
        </w:rPr>
        <w:t>pracovná zmluva, resp. vymenovanie do štátnej služby spolu s náplňou práce ( špecifikáci</w:t>
      </w:r>
      <w:r w:rsidR="00BE3FA2">
        <w:rPr>
          <w:lang w:val="sk-SK"/>
        </w:rPr>
        <w:t>a</w:t>
      </w:r>
      <w:r w:rsidR="004C2382">
        <w:rPr>
          <w:lang w:val="sk-SK"/>
        </w:rPr>
        <w:t xml:space="preserve"> </w:t>
      </w:r>
      <w:r w:rsidR="00BE3FA2">
        <w:rPr>
          <w:lang w:val="sk-SK"/>
        </w:rPr>
        <w:t xml:space="preserve">jej </w:t>
      </w:r>
      <w:r w:rsidRPr="0073389C">
        <w:rPr>
          <w:lang w:val="sk-SK"/>
        </w:rPr>
        <w:t xml:space="preserve">pracovnej náplne pre </w:t>
      </w:r>
      <w:r w:rsidR="009F5FB6">
        <w:rPr>
          <w:lang w:val="sk-SK"/>
        </w:rPr>
        <w:t xml:space="preserve">účely </w:t>
      </w:r>
      <w:r w:rsidRPr="0073389C">
        <w:rPr>
          <w:lang w:val="sk-SK"/>
        </w:rPr>
        <w:t>projekt</w:t>
      </w:r>
      <w:r w:rsidR="009F5FB6">
        <w:rPr>
          <w:lang w:val="sk-SK"/>
        </w:rPr>
        <w:t xml:space="preserve">u </w:t>
      </w:r>
      <w:r w:rsidR="00BE3FA2" w:rsidRPr="0073389C">
        <w:rPr>
          <w:lang w:val="sk-SK"/>
        </w:rPr>
        <w:t>m</w:t>
      </w:r>
      <w:r w:rsidR="00BE3FA2">
        <w:rPr>
          <w:lang w:val="sk-SK"/>
        </w:rPr>
        <w:t>usí byť zosúladená s opisom projektovej pozície podľa znenia v</w:t>
      </w:r>
      <w:r w:rsidR="009F5FB6">
        <w:rPr>
          <w:lang w:val="sk-SK"/>
        </w:rPr>
        <w:t> </w:t>
      </w:r>
      <w:r w:rsidR="004C2382">
        <w:rPr>
          <w:lang w:val="sk-SK"/>
        </w:rPr>
        <w:t>O</w:t>
      </w:r>
      <w:r w:rsidR="009F5FB6">
        <w:rPr>
          <w:lang w:val="sk-SK"/>
        </w:rPr>
        <w:t xml:space="preserve">pise </w:t>
      </w:r>
      <w:r w:rsidR="004C2382">
        <w:rPr>
          <w:lang w:val="sk-SK"/>
        </w:rPr>
        <w:t>P</w:t>
      </w:r>
      <w:r w:rsidR="009F5FB6">
        <w:rPr>
          <w:lang w:val="sk-SK"/>
        </w:rPr>
        <w:t>rojektu/</w:t>
      </w:r>
      <w:r w:rsidR="00BE3FA2">
        <w:rPr>
          <w:lang w:val="sk-SK"/>
        </w:rPr>
        <w:t> personálnej matici</w:t>
      </w:r>
      <w:r w:rsidR="004C2382">
        <w:rPr>
          <w:lang w:val="sk-SK"/>
        </w:rPr>
        <w:t>/ komentári položky</w:t>
      </w:r>
      <w:r w:rsidRPr="0073389C">
        <w:rPr>
          <w:lang w:val="sk-SK"/>
        </w:rPr>
        <w:t xml:space="preserve">), resp. opisom činnosti štátno-zamestnaneckého miesta </w:t>
      </w:r>
      <w:r w:rsidR="006B3DCE">
        <w:rPr>
          <w:lang w:val="sk-SK"/>
        </w:rPr>
        <w:t> </w:t>
      </w:r>
      <w:r w:rsidR="006B3DCE" w:rsidRPr="0073389C">
        <w:rPr>
          <w:lang w:val="sk-SK"/>
        </w:rPr>
        <w:t>a</w:t>
      </w:r>
      <w:r w:rsidR="006B3DCE">
        <w:rPr>
          <w:lang w:val="sk-SK"/>
        </w:rPr>
        <w:t> </w:t>
      </w:r>
      <w:r w:rsidRPr="0073389C">
        <w:rPr>
          <w:lang w:val="sk-SK"/>
        </w:rPr>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2"/>
      </w:r>
      <w:r w:rsidRPr="0073389C">
        <w:rPr>
          <w:lang w:val="sk-SK"/>
        </w:rPr>
        <w:t xml:space="preserve">, </w:t>
      </w:r>
      <w:r w:rsidR="00065C76">
        <w:rPr>
          <w:lang w:val="sk-SK"/>
        </w:rPr>
        <w:t xml:space="preserve">pričom </w:t>
      </w:r>
      <w:r w:rsidR="00BE3FA2">
        <w:rPr>
          <w:lang w:val="sk-SK"/>
        </w:rPr>
        <w:t>identifikácia pracovnej zmluvy</w:t>
      </w:r>
      <w:r w:rsidR="00065C76">
        <w:rPr>
          <w:lang w:val="sk-SK"/>
        </w:rPr>
        <w:t xml:space="preserve">, resp. jej prílohy </w:t>
      </w:r>
      <w:r w:rsidR="00BE3FA2">
        <w:rPr>
          <w:lang w:val="sk-SK"/>
        </w:rPr>
        <w:t>za účelom</w:t>
      </w:r>
      <w:r w:rsidR="00065C76">
        <w:rPr>
          <w:lang w:val="sk-SK"/>
        </w:rPr>
        <w:t xml:space="preserve"> </w:t>
      </w:r>
      <w:r w:rsidR="00BE3FA2" w:rsidRPr="00065C76">
        <w:rPr>
          <w:lang w:val="sk-SK"/>
        </w:rPr>
        <w:t>identifikáci</w:t>
      </w:r>
      <w:r w:rsidR="00BE3FA2">
        <w:rPr>
          <w:lang w:val="sk-SK"/>
        </w:rPr>
        <w:t>e</w:t>
      </w:r>
      <w:r w:rsidR="00BE3FA2" w:rsidRPr="00065C76">
        <w:rPr>
          <w:lang w:val="sk-SK"/>
        </w:rPr>
        <w:t xml:space="preserve"> </w:t>
      </w:r>
      <w:r w:rsidR="00065C76" w:rsidRPr="00065C76">
        <w:rPr>
          <w:lang w:val="sk-SK"/>
        </w:rPr>
        <w:t>projektu, do ktorého je zamestnanec zapojený</w:t>
      </w:r>
      <w:r w:rsidR="00065C76">
        <w:rPr>
          <w:lang w:val="sk-SK"/>
        </w:rPr>
        <w:t>,</w:t>
      </w:r>
      <w:r w:rsidR="00BE3FA2">
        <w:rPr>
          <w:lang w:val="sk-SK"/>
        </w:rPr>
        <w:t xml:space="preserve"> sa vykoná zaradením príslušného zamestnanca do personálnej matice projektu. Za súlad činností v </w:t>
      </w:r>
      <w:r w:rsidR="00BE3FA2" w:rsidRPr="0073389C">
        <w:rPr>
          <w:lang w:val="sk-SK"/>
        </w:rPr>
        <w:t>pracovnej nápln</w:t>
      </w:r>
      <w:r w:rsidR="00BE3FA2">
        <w:rPr>
          <w:lang w:val="sk-SK"/>
        </w:rPr>
        <w:t>i zmluvy so zamestnancom a príslušnou projektovou pozíciou v plnej miere zodpovedá zamestnávateľ, ktorý musí zároveň zabezpečiť, že pri výkone určenej činnosti zamestnancom nebude dochádzať k prekrývaniu výdavkov medzi projektami a ostatnými intervenčnými nástrojmi financovanými zo zdrojov SR a EÚ.</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201" w:name="_Ref523225313"/>
      <w:r w:rsidRPr="0073389C">
        <w:rPr>
          <w:rStyle w:val="Odkaznapoznmkupodiarou"/>
          <w:rFonts w:cs="Arial"/>
          <w:i/>
          <w:iCs/>
          <w:sz w:val="19"/>
          <w:szCs w:val="19"/>
          <w:lang w:val="sk-SK"/>
        </w:rPr>
        <w:footnoteReference w:id="113"/>
      </w:r>
      <w:bookmarkEnd w:id="201"/>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4"/>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1DBC13BE" w:rsidR="009D7F63" w:rsidRPr="0073389C" w:rsidRDefault="00933C1D" w:rsidP="009D7F63">
      <w:pPr>
        <w:pStyle w:val="Bulletslevel1"/>
        <w:spacing w:after="120" w:line="288" w:lineRule="auto"/>
        <w:ind w:left="567" w:hanging="283"/>
        <w:rPr>
          <w:lang w:val="sk-SK"/>
        </w:rPr>
      </w:pPr>
      <w:r>
        <w:rPr>
          <w:lang w:val="sk-SK"/>
        </w:rPr>
        <w:lastRenderedPageBreak/>
        <w:t>s</w:t>
      </w:r>
      <w:r w:rsidR="009D7F63" w:rsidRPr="0073389C">
        <w:rPr>
          <w:lang w:val="sk-SK"/>
        </w:rPr>
        <w:t xml:space="preserve">umarizačný hárok – personálne výdavky </w:t>
      </w:r>
      <w:del w:id="202" w:author="Autor">
        <w:r w:rsidR="009D7F63" w:rsidRPr="0073389C" w:rsidDel="00E4456F">
          <w:rPr>
            <w:lang w:val="sk-SK"/>
          </w:rPr>
          <w:delText xml:space="preserve">– platí pre organizácie okrem ŠRO </w:delText>
        </w:r>
      </w:del>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20BA1DC3"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w:t>
      </w:r>
      <w:del w:id="203" w:author="Autor">
        <w:r w:rsidR="009D7F63" w:rsidRPr="0073389C" w:rsidDel="005B68B5">
          <w:rPr>
            <w:lang w:val="sk-SK"/>
          </w:rPr>
          <w:delText>štátne rozpočtové organizácie</w:delText>
        </w:r>
      </w:del>
      <w:ins w:id="204" w:author="Autor">
        <w:r w:rsidR="005B68B5">
          <w:rPr>
            <w:lang w:val="sk-SK"/>
          </w:rPr>
          <w:t xml:space="preserve"> projekty s aplikovanou š</w:t>
        </w:r>
        <w:r w:rsidR="005B68B5">
          <w:t>tandardnou stupnicou jednotkových nákladov</w:t>
        </w:r>
      </w:ins>
      <w:r w:rsidR="009D7F63" w:rsidRPr="0073389C">
        <w:rPr>
          <w:lang w:val="sk-SK"/>
        </w:rPr>
        <w:t xml:space="preserve"> </w:t>
      </w:r>
      <w:r w:rsidR="009D7F63" w:rsidRPr="00AF7279">
        <w:rPr>
          <w:iCs/>
          <w:lang w:val="sk-SK"/>
        </w:rPr>
        <w:t xml:space="preserve">(príloha č. </w:t>
      </w:r>
      <w:r w:rsidR="00F86DFA" w:rsidRPr="00AF7279">
        <w:rPr>
          <w:iCs/>
          <w:lang w:val="sk-SK"/>
        </w:rPr>
        <w:t>10</w:t>
      </w:r>
      <w:ins w:id="205" w:author="Autor">
        <w:r w:rsidR="00E4456F">
          <w:rPr>
            <w:iCs/>
            <w:lang w:val="sk-SK"/>
          </w:rPr>
          <w:t>a</w:t>
        </w:r>
      </w:ins>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5"/>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35AFFBA6"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724BC7" w:rsidRPr="00724BC7">
        <w:rPr>
          <w:vertAlign w:val="superscript"/>
          <w:lang w:val="sk-SK"/>
        </w:rPr>
        <w:t>112</w:t>
      </w:r>
      <w:del w:id="206" w:author="Autor">
        <w:r w:rsidR="00C80E10" w:rsidDel="000F1971">
          <w:rPr>
            <w:lang w:val="sk-SK"/>
          </w:rPr>
          <w:fldChar w:fldCharType="begin"/>
        </w:r>
        <w:r w:rsidR="00C80E10" w:rsidDel="000F1971">
          <w:rPr>
            <w:lang w:val="sk-SK"/>
          </w:rPr>
          <w:delInstrText xml:space="preserve"> NOTEREF _Ref523225313 \f \h </w:delInstrText>
        </w:r>
        <w:r w:rsidR="00C80E10" w:rsidDel="000F1971">
          <w:rPr>
            <w:lang w:val="sk-SK"/>
          </w:rPr>
        </w:r>
        <w:r w:rsidR="00C80E10" w:rsidDel="000F1971">
          <w:rPr>
            <w:lang w:val="sk-SK"/>
          </w:rPr>
          <w:fldChar w:fldCharType="end"/>
        </w:r>
      </w:del>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6"/>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57EE78A5"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w:t>
      </w:r>
      <w:del w:id="207" w:author="Autor">
        <w:r w:rsidR="009D7F63" w:rsidRPr="0073389C" w:rsidDel="00A57BEF">
          <w:rPr>
            <w:lang w:val="sk-SK"/>
          </w:rPr>
          <w:delText xml:space="preserve">– platí pre organizácie okrem ŠRO </w:delText>
        </w:r>
      </w:del>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606DA1ED"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w:t>
      </w:r>
      <w:ins w:id="208" w:author="Autor">
        <w:r w:rsidR="00A57BEF" w:rsidRPr="00A57BEF">
          <w:rPr>
            <w:lang w:val="sk-SK"/>
          </w:rPr>
          <w:t>projekty s aplikovanou štandardnou stupnicou jednotkových nákladov</w:t>
        </w:r>
        <w:r w:rsidR="00A57BEF" w:rsidRPr="00A57BEF" w:rsidDel="00A57BEF">
          <w:rPr>
            <w:lang w:val="sk-SK"/>
          </w:rPr>
          <w:t xml:space="preserve"> </w:t>
        </w:r>
      </w:ins>
      <w:del w:id="209" w:author="Autor">
        <w:r w:rsidR="009D7F63" w:rsidRPr="0073389C" w:rsidDel="00A57BEF">
          <w:rPr>
            <w:lang w:val="sk-SK"/>
          </w:rPr>
          <w:delText xml:space="preserve">štátne rozpočtové organizácie </w:delText>
        </w:r>
      </w:del>
      <w:r w:rsidR="009D7F63" w:rsidRPr="00D272DE">
        <w:rPr>
          <w:iCs/>
          <w:lang w:val="sk-SK"/>
        </w:rPr>
        <w:t xml:space="preserve">(príloha č. </w:t>
      </w:r>
      <w:r w:rsidR="00F86DFA" w:rsidRPr="00D272DE">
        <w:rPr>
          <w:iCs/>
          <w:lang w:val="sk-SK"/>
        </w:rPr>
        <w:t>10</w:t>
      </w:r>
      <w:ins w:id="210" w:author="Autor">
        <w:r w:rsidR="00A57BEF">
          <w:rPr>
            <w:iCs/>
            <w:lang w:val="sk-SK"/>
          </w:rPr>
          <w:t>a</w:t>
        </w:r>
      </w:ins>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000B88D5"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 (štát a jeho orgány, regionálne a miestne samosprávy)</w:t>
      </w:r>
      <w:r>
        <w:rPr>
          <w:rFonts w:eastAsia="Times New Roman" w:cs="Arial"/>
          <w:b/>
          <w:color w:val="auto"/>
          <w:szCs w:val="19"/>
          <w:lang w:val="sk-SK" w:eastAsia="en-US"/>
        </w:rPr>
        <w:t xml:space="preserve"> je možné </w:t>
      </w:r>
      <w:r>
        <w:rPr>
          <w:rFonts w:eastAsia="Times New Roman" w:cs="Arial"/>
          <w:b/>
          <w:color w:val="auto"/>
          <w:szCs w:val="19"/>
          <w:lang w:val="sk-SK" w:eastAsia="en-US"/>
        </w:rPr>
        <w:lastRenderedPageBreak/>
        <w:t>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ins w:id="211" w:author="Autor">
        <w:r w:rsidR="005B68B5">
          <w:rPr>
            <w:rFonts w:eastAsia="Times New Roman" w:cs="Arial"/>
            <w:b/>
            <w:color w:val="auto"/>
            <w:szCs w:val="19"/>
            <w:lang w:val="sk-SK" w:eastAsia="en-US"/>
          </w:rPr>
          <w:t>a</w:t>
        </w:r>
      </w:ins>
      <w:r w:rsidR="006405AA" w:rsidRPr="00DB1B99">
        <w:rPr>
          <w:rFonts w:eastAsia="Times New Roman" w:cs="Arial"/>
          <w:b/>
          <w:color w:val="auto"/>
          <w:szCs w:val="19"/>
          <w:lang w:val="sk-SK" w:eastAsia="en-US"/>
        </w:rPr>
        <w:t>)</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17"/>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ŽoP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ins w:id="212" w:author="Autor">
        <w:r w:rsidR="00A57BEF">
          <w:rPr>
            <w:rFonts w:eastAsia="Times New Roman" w:cs="Arial"/>
            <w:b/>
            <w:color w:val="auto"/>
            <w:szCs w:val="19"/>
            <w:lang w:val="sk-SK" w:eastAsia="en-US"/>
          </w:rPr>
          <w:t>a</w:t>
        </w:r>
      </w:ins>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ins w:id="213" w:author="Autor">
        <w:r w:rsidR="000278B3">
          <w:rPr>
            <w:rFonts w:eastAsia="Times New Roman" w:cs="Arial"/>
            <w:b/>
            <w:color w:val="auto"/>
            <w:szCs w:val="19"/>
            <w:lang w:val="sk-SK" w:eastAsia="en-US"/>
          </w:rPr>
          <w:t>a</w:t>
        </w:r>
      </w:ins>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68F9DB89"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del w:id="214" w:author="Autor">
        <w:r w:rsidRPr="0073389C" w:rsidDel="00A57BEF">
          <w:rPr>
            <w:lang w:val="sk-SK"/>
          </w:rPr>
          <w:delText xml:space="preserve">– platí pre organizácie okrem ŠRO </w:delText>
        </w:r>
      </w:del>
      <w:r w:rsidRPr="00D272DE">
        <w:rPr>
          <w:iCs/>
          <w:lang w:val="sk-SK"/>
        </w:rPr>
        <w:t>(príloha č. 9),</w:t>
      </w:r>
      <w:r w:rsidRPr="0073389C">
        <w:rPr>
          <w:i/>
          <w:iCs/>
          <w:lang w:val="sk-SK"/>
        </w:rPr>
        <w:t xml:space="preserve"> </w:t>
      </w:r>
    </w:p>
    <w:p w14:paraId="4706B705" w14:textId="14E4061A"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ins w:id="215" w:author="Autor">
        <w:r w:rsidR="003173A2">
          <w:rPr>
            <w:lang w:val="sk-SK"/>
          </w:rPr>
          <w:t xml:space="preserve">platí pre </w:t>
        </w:r>
        <w:r w:rsidR="00A57BEF">
          <w:rPr>
            <w:lang w:val="sk-SK"/>
          </w:rPr>
          <w:t>projekty s aplikovanou š</w:t>
        </w:r>
        <w:r w:rsidR="00A57BEF">
          <w:t>tandardnou stupnicou jednotkových nákladov</w:t>
        </w:r>
      </w:ins>
      <w:del w:id="216" w:author="Autor">
        <w:r w:rsidRPr="0073389C" w:rsidDel="00A57BEF">
          <w:rPr>
            <w:lang w:val="sk-SK"/>
          </w:rPr>
          <w:delText>platí pre štátne rozpočtové organizácie</w:delText>
        </w:r>
      </w:del>
      <w:r w:rsidRPr="0073389C">
        <w:rPr>
          <w:lang w:val="sk-SK"/>
        </w:rPr>
        <w:t xml:space="preserve"> </w:t>
      </w:r>
      <w:r w:rsidRPr="00D272DE">
        <w:rPr>
          <w:iCs/>
          <w:lang w:val="sk-SK"/>
        </w:rPr>
        <w:t>(príloha č. 10</w:t>
      </w:r>
      <w:ins w:id="217" w:author="Autor">
        <w:r w:rsidR="00A57BEF">
          <w:rPr>
            <w:iCs/>
            <w:lang w:val="sk-SK"/>
          </w:rPr>
          <w:t>a</w:t>
        </w:r>
      </w:ins>
      <w:r w:rsidRPr="00D272DE">
        <w:rPr>
          <w:iCs/>
          <w:lang w:val="sk-SK"/>
        </w:rPr>
        <w:t>),</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218" w:name="_Ref523227404"/>
      <w:r w:rsidR="00C80E10" w:rsidRPr="0073389C">
        <w:rPr>
          <w:rStyle w:val="Odkaznapoznmkupodiarou"/>
          <w:rFonts w:cs="Arial"/>
          <w:i/>
          <w:iCs/>
          <w:sz w:val="19"/>
          <w:szCs w:val="19"/>
          <w:lang w:val="sk-SK"/>
        </w:rPr>
        <w:footnoteReference w:id="118"/>
      </w:r>
      <w:bookmarkEnd w:id="218"/>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lastRenderedPageBreak/>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40038920"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ins w:id="219" w:author="Autor">
        <w:r w:rsidR="00A57BEF">
          <w:rPr>
            <w:rFonts w:ascii="Arial" w:hAnsi="Arial" w:cs="Arial"/>
            <w:color w:val="auto"/>
            <w:sz w:val="19"/>
            <w:szCs w:val="19"/>
            <w:lang w:val="sk-SK"/>
          </w:rPr>
          <w:t>a</w:t>
        </w:r>
      </w:ins>
      <w:del w:id="220" w:author="Autor">
        <w:r w:rsidRPr="0073389C" w:rsidDel="00A57BEF">
          <w:rPr>
            <w:rFonts w:ascii="Arial" w:hAnsi="Arial" w:cs="Arial"/>
            <w:color w:val="auto"/>
            <w:sz w:val="19"/>
            <w:szCs w:val="19"/>
            <w:lang w:val="sk-SK"/>
          </w:rPr>
          <w:delText xml:space="preserve"> v závislosti od typu organizácie</w:delText>
        </w:r>
      </w:del>
      <w:r w:rsidRPr="0073389C">
        <w:rPr>
          <w:rFonts w:ascii="Arial" w:hAnsi="Arial" w:cs="Arial"/>
          <w:color w:val="auto"/>
          <w:sz w:val="19"/>
          <w:szCs w:val="19"/>
          <w:lang w:val="sk-SK"/>
        </w:rPr>
        <w:t>),</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5AC6F7CA"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 xml:space="preserve">alebo dopytovo-orientovaných projektov prijímateľov a partnerov, ktorí sú nositeľmi verejnej moci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ins w:id="221" w:author="Autor">
        <w:r w:rsidR="00DE24BE">
          <w:rPr>
            <w:rFonts w:eastAsia="Times New Roman" w:cs="Arial"/>
            <w:b/>
            <w:color w:val="auto"/>
            <w:szCs w:val="19"/>
            <w:lang w:val="sk-SK" w:eastAsia="en-US"/>
          </w:rPr>
          <w:t>a</w:t>
        </w:r>
      </w:ins>
      <w:r w:rsidR="004A54D4" w:rsidRPr="00EB0B04">
        <w:rPr>
          <w:rFonts w:eastAsia="Times New Roman" w:cs="Arial"/>
          <w:b/>
          <w:color w:val="auto"/>
          <w:szCs w:val="19"/>
          <w:lang w:val="sk-SK" w:eastAsia="en-US"/>
        </w:rPr>
        <w:t>)</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20"/>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výdavky – náhrady mzdy a platu v režime reálneho vykazovania zo všetkou sprievodnou dokumentáciou, môže poskytovateľ po schválení niektorej nasledujúcej ŽoP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ins w:id="222" w:author="Autor">
        <w:r w:rsidR="00DE24BE">
          <w:rPr>
            <w:rFonts w:eastAsia="Times New Roman" w:cs="Arial"/>
            <w:b/>
            <w:color w:val="auto"/>
            <w:szCs w:val="19"/>
            <w:lang w:val="sk-SK" w:eastAsia="en-US"/>
          </w:rPr>
          <w:t>a</w:t>
        </w:r>
      </w:ins>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xml:space="preserve">, </w:t>
      </w:r>
      <w:r w:rsidR="00CA5286">
        <w:rPr>
          <w:rFonts w:eastAsia="Times New Roman" w:cs="Arial"/>
          <w:b/>
          <w:color w:val="auto"/>
          <w:szCs w:val="19"/>
          <w:lang w:val="sk-SK" w:eastAsia="en-US"/>
        </w:rPr>
        <w:lastRenderedPageBreak/>
        <w:t xml:space="preserve">o čom ho písomne upovedomí. V tomto prípade bude poskytovateľ akceptovať v nasledujúcich ŽoP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ins w:id="223" w:author="Autor">
        <w:r w:rsidR="00DE24BE">
          <w:rPr>
            <w:rFonts w:eastAsia="Times New Roman" w:cs="Arial"/>
            <w:b/>
            <w:color w:val="auto"/>
            <w:szCs w:val="19"/>
            <w:lang w:val="sk-SK" w:eastAsia="en-US"/>
          </w:rPr>
          <w:t>a</w:t>
        </w:r>
      </w:ins>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pokiaľ poskytovateľ nerozhodne inak.</w:t>
      </w:r>
      <w:r w:rsidR="00F36A2D">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550361D5"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del w:id="224" w:author="Autor">
        <w:r w:rsidRPr="0073389C" w:rsidDel="00DE24BE">
          <w:rPr>
            <w:lang w:val="sk-SK"/>
          </w:rPr>
          <w:delText xml:space="preserve">– platí pre organizácie okrem ŠRO </w:delText>
        </w:r>
      </w:del>
      <w:r w:rsidRPr="00D272DE">
        <w:rPr>
          <w:iCs/>
          <w:lang w:val="sk-SK"/>
        </w:rPr>
        <w:t>(príloha č. 9),</w:t>
      </w:r>
      <w:r w:rsidRPr="0073389C">
        <w:rPr>
          <w:i/>
          <w:iCs/>
          <w:lang w:val="sk-SK"/>
        </w:rPr>
        <w:t xml:space="preserve"> </w:t>
      </w:r>
    </w:p>
    <w:p w14:paraId="3EF9FD0E" w14:textId="7CD54DD6"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ins w:id="225" w:author="Autor">
        <w:r w:rsidR="003173A2">
          <w:rPr>
            <w:lang w:val="sk-SK"/>
          </w:rPr>
          <w:t xml:space="preserve">platí pre </w:t>
        </w:r>
        <w:r w:rsidR="00DE24BE" w:rsidRPr="00DE24BE">
          <w:rPr>
            <w:lang w:val="sk-SK"/>
          </w:rPr>
          <w:t>projekty s aplikovanou štandardnou stupnicou jednotkových nákladov</w:t>
        </w:r>
        <w:r w:rsidR="00DE24BE">
          <w:rPr>
            <w:lang w:val="sk-SK"/>
          </w:rPr>
          <w:t xml:space="preserve"> </w:t>
        </w:r>
      </w:ins>
      <w:del w:id="226" w:author="Autor">
        <w:r w:rsidRPr="0073389C" w:rsidDel="00DE24BE">
          <w:rPr>
            <w:lang w:val="sk-SK"/>
          </w:rPr>
          <w:delText>platí pre štátne rozpočtové organizácie</w:delText>
        </w:r>
      </w:del>
      <w:r w:rsidRPr="0073389C">
        <w:rPr>
          <w:lang w:val="sk-SK"/>
        </w:rPr>
        <w:t xml:space="preserve"> </w:t>
      </w:r>
      <w:r w:rsidRPr="00D272DE">
        <w:rPr>
          <w:iCs/>
          <w:lang w:val="sk-SK"/>
        </w:rPr>
        <w:t>(príloha č. 10</w:t>
      </w:r>
      <w:ins w:id="227" w:author="Autor">
        <w:r w:rsidR="00DE24BE">
          <w:rPr>
            <w:iCs/>
            <w:lang w:val="sk-SK"/>
          </w:rPr>
          <w:t>a</w:t>
        </w:r>
      </w:ins>
      <w:r w:rsidRPr="00D272DE">
        <w:rPr>
          <w:iCs/>
          <w:lang w:val="sk-SK"/>
        </w:rPr>
        <w:t>),</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1"/>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w:t>
      </w:r>
      <w:r w:rsidRPr="0073389C">
        <w:rPr>
          <w:lang w:val="sk-SK"/>
        </w:rPr>
        <w:lastRenderedPageBreak/>
        <w:t xml:space="preserve">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lastRenderedPageBreak/>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3"/>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4"/>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5"/>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lastRenderedPageBreak/>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51E8571D"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724BC7" w:rsidRPr="00724BC7">
        <w:rPr>
          <w:rFonts w:ascii="Arial" w:hAnsi="Arial" w:cs="Arial"/>
          <w:color w:val="auto"/>
          <w:sz w:val="19"/>
          <w:szCs w:val="19"/>
          <w:vertAlign w:val="superscript"/>
          <w:lang w:val="sk-SK"/>
        </w:rPr>
        <w:t>117</w:t>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7"/>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lastRenderedPageBreak/>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13DB2BC4"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pracovný výkaz</w:t>
      </w:r>
      <w:r w:rsidR="00724BC7" w:rsidRPr="00724BC7">
        <w:rPr>
          <w:rFonts w:ascii="Arial" w:hAnsi="Arial" w:cs="Arial"/>
          <w:sz w:val="19"/>
          <w:szCs w:val="19"/>
          <w:vertAlign w:val="superscript"/>
        </w:rPr>
        <w:t>117</w:t>
      </w:r>
      <w:r w:rsidRPr="000C520E">
        <w:rPr>
          <w:rFonts w:ascii="Arial" w:hAnsi="Arial" w:cs="Arial"/>
          <w:sz w:val="19"/>
          <w:szCs w:val="19"/>
        </w:rPr>
        <w:t xml:space="preserve"> </w:t>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8"/>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9"/>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30"/>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228" w:name="_Toc410907876"/>
      <w:r>
        <w:rPr>
          <w:lang w:val="sk-SK"/>
        </w:rPr>
        <w:t xml:space="preserve"> </w:t>
      </w:r>
      <w:bookmarkStart w:id="229" w:name="_Toc440372876"/>
      <w:bookmarkStart w:id="230" w:name="_Toc74740352"/>
      <w:r w:rsidR="009D7F63" w:rsidRPr="0073389C">
        <w:rPr>
          <w:lang w:val="sk-SK"/>
        </w:rPr>
        <w:t>Nezrovnalosti a vysporiadanie finančných vzťahov</w:t>
      </w:r>
      <w:bookmarkEnd w:id="228"/>
      <w:bookmarkEnd w:id="229"/>
      <w:bookmarkEnd w:id="230"/>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lastRenderedPageBreak/>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del w:id="231" w:author="Autor">
        <w:r w:rsidRPr="0073389C" w:rsidDel="00FA3804">
          <w:delText>.</w:delText>
        </w:r>
      </w:del>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nevysporiadané. Mylná platba bude </w:t>
      </w:r>
      <w:r w:rsidRPr="0073389C">
        <w:lastRenderedPageBreak/>
        <w:t>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232"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w:t>
      </w:r>
      <w:r w:rsidRPr="000628E2">
        <w:rPr>
          <w:rStyle w:val="normaltextrun"/>
          <w:rFonts w:ascii="Arial" w:hAnsi="Arial" w:cs="Arial"/>
          <w:sz w:val="19"/>
          <w:szCs w:val="19"/>
        </w:rPr>
        <w:lastRenderedPageBreak/>
        <w:t xml:space="preserve">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32"/>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59FEBFC5" w:rsidR="00C67387" w:rsidRPr="00C67387" w:rsidRDefault="00C67387" w:rsidP="000124A2">
      <w:pPr>
        <w:spacing w:line="288" w:lineRule="auto"/>
        <w:rPr>
          <w:rFonts w:cs="Arial"/>
          <w:bCs/>
          <w:szCs w:val="19"/>
        </w:rPr>
      </w:pPr>
      <w:r w:rsidRPr="00C67387">
        <w:rPr>
          <w:rFonts w:cs="Arial"/>
          <w:bCs/>
          <w:szCs w:val="19"/>
        </w:rPr>
        <w:t xml:space="preserve">Odbor </w:t>
      </w:r>
      <w:del w:id="233" w:author="Autor">
        <w:r w:rsidRPr="00C67387" w:rsidDel="009A6038">
          <w:rPr>
            <w:rFonts w:cs="Arial"/>
            <w:bCs/>
            <w:szCs w:val="19"/>
          </w:rPr>
          <w:delText>rozpočtu a financovania</w:delText>
        </w:r>
      </w:del>
      <w:ins w:id="234" w:author="Autor">
        <w:r w:rsidR="009A6038">
          <w:rPr>
            <w:rFonts w:cs="Arial"/>
            <w:bCs/>
            <w:szCs w:val="19"/>
          </w:rPr>
          <w:t>účtovníctva</w:t>
        </w:r>
      </w:ins>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235" w:name="_Toc410905149"/>
      <w:bookmarkStart w:id="236" w:name="_Toc410907877"/>
      <w:bookmarkStart w:id="237" w:name="_Toc440372877"/>
      <w:bookmarkStart w:id="238" w:name="_Toc74740353"/>
      <w:bookmarkEnd w:id="235"/>
      <w:r w:rsidRPr="0073389C">
        <w:rPr>
          <w:lang w:val="sk-SK"/>
        </w:rPr>
        <w:t>Verejné obstarávanie</w:t>
      </w:r>
      <w:bookmarkEnd w:id="236"/>
      <w:bookmarkEnd w:id="237"/>
      <w:bookmarkEnd w:id="238"/>
    </w:p>
    <w:p w14:paraId="07CEB37B" w14:textId="77777777" w:rsidR="009D7F63" w:rsidRPr="0073389C" w:rsidRDefault="009D7F63" w:rsidP="00A10CB2">
      <w:pPr>
        <w:autoSpaceDE w:val="0"/>
        <w:autoSpaceDN w:val="0"/>
        <w:adjustRightInd w:val="0"/>
        <w:spacing w:before="120" w:after="120" w:line="288" w:lineRule="auto"/>
        <w:jc w:val="both"/>
      </w:pPr>
      <w:bookmarkStart w:id="239" w:name="p22-2-a"/>
      <w:bookmarkStart w:id="240" w:name="p23-5"/>
      <w:bookmarkStart w:id="241" w:name="p23-6"/>
      <w:bookmarkStart w:id="242" w:name="p24"/>
      <w:bookmarkStart w:id="243" w:name="_Toc409190739"/>
      <w:bookmarkStart w:id="244" w:name="_Toc360031225"/>
      <w:bookmarkEnd w:id="239"/>
      <w:bookmarkEnd w:id="240"/>
      <w:bookmarkEnd w:id="241"/>
      <w:bookmarkEnd w:id="242"/>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1"/>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2"/>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16"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lastRenderedPageBreak/>
              <w:t xml:space="preserve">Príloha č. 6 </w:t>
            </w:r>
            <w:r w:rsidRPr="00D8307A">
              <w:rPr>
                <w:rFonts w:ascii="Arial" w:hAnsi="Arial" w:cs="Arial"/>
                <w:sz w:val="16"/>
                <w:szCs w:val="16"/>
                <w:lang w:val="sk-SK"/>
              </w:rPr>
              <w:tab/>
              <w:t xml:space="preserve">Informácia o zverejnení výzvy na predkladanie ponúk na webovom sídle </w:t>
            </w:r>
            <w:hyperlink r:id="rId17"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245" w:name="_Ref418020975"/>
            <w:bookmarkStart w:id="246" w:name="_Ref418020987"/>
            <w:bookmarkStart w:id="247" w:name="_Ref418021052"/>
            <w:bookmarkStart w:id="248" w:name="_Ref418021057"/>
            <w:bookmarkStart w:id="249" w:name="_Ref418021061"/>
            <w:bookmarkStart w:id="250"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245"/>
            <w:bookmarkEnd w:id="246"/>
            <w:bookmarkEnd w:id="247"/>
            <w:bookmarkEnd w:id="248"/>
            <w:bookmarkEnd w:id="249"/>
            <w:bookmarkEnd w:id="250"/>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251"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251"/>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Default="000F1F94" w:rsidP="00A10CB2">
      <w:pPr>
        <w:autoSpaceDE w:val="0"/>
        <w:autoSpaceDN w:val="0"/>
        <w:adjustRightInd w:val="0"/>
        <w:spacing w:before="120" w:after="120" w:line="288" w:lineRule="auto"/>
        <w:jc w:val="both"/>
        <w:rPr>
          <w:ins w:id="252" w:author="Autor"/>
        </w:rPr>
      </w:pPr>
    </w:p>
    <w:p w14:paraId="47E9D111" w14:textId="2E470407" w:rsidR="00EB0DDF" w:rsidRPr="0073389C" w:rsidRDefault="00EB0DDF" w:rsidP="00A10CB2">
      <w:pPr>
        <w:autoSpaceDE w:val="0"/>
        <w:autoSpaceDN w:val="0"/>
        <w:adjustRightInd w:val="0"/>
        <w:spacing w:before="120" w:after="120" w:line="288" w:lineRule="auto"/>
        <w:jc w:val="both"/>
      </w:pPr>
      <w:ins w:id="253" w:author="Autor">
        <w:r w:rsidRPr="00EB0DDF">
          <w:t>Podľa Jednotnej príručky k VO je prijímateľ povinný pri evidovaní príslušného VO v systéme ITMS2014+ postupovať v zmysle Usmernenia CKO č. 7, ktoré upravuje spôsob využívania funkcionalít v evidencii „Verejné obstarávanie“  v systéme ITMS2014+. V súvislosti s vyššie uvedeným si riadiaci orgán dovoľuje prijímateľov požiadať o dôslednú evidenciu údajov o verejných obstarávaniach v ITMS2014+, a to najmä o stave VO a metóde zákazky podľa finančného limitu.</w:t>
        </w:r>
      </w:ins>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254" w:name="_Toc359942925"/>
      <w:bookmarkStart w:id="255" w:name="_Toc359943221"/>
      <w:bookmarkStart w:id="256" w:name="_Toc359943517"/>
      <w:bookmarkStart w:id="257" w:name="_Toc359943819"/>
      <w:bookmarkStart w:id="258" w:name="_Toc359944121"/>
      <w:bookmarkStart w:id="259" w:name="_Toc359944421"/>
      <w:bookmarkStart w:id="260" w:name="_Toc360024481"/>
      <w:bookmarkStart w:id="261" w:name="_Toc360030476"/>
      <w:bookmarkStart w:id="262" w:name="_Toc360031226"/>
      <w:bookmarkStart w:id="263" w:name="_Toc360109828"/>
      <w:bookmarkStart w:id="264" w:name="_Toc360110138"/>
      <w:bookmarkStart w:id="265" w:name="_Toc360118328"/>
      <w:bookmarkStart w:id="266" w:name="_Toc360118643"/>
      <w:bookmarkStart w:id="267" w:name="_Toc359942927"/>
      <w:bookmarkStart w:id="268" w:name="_Toc359943223"/>
      <w:bookmarkStart w:id="269" w:name="_Toc359943519"/>
      <w:bookmarkStart w:id="270" w:name="_Toc359943821"/>
      <w:bookmarkStart w:id="271" w:name="_Toc359944123"/>
      <w:bookmarkStart w:id="272" w:name="_Toc359944423"/>
      <w:bookmarkStart w:id="273" w:name="_Toc360024483"/>
      <w:bookmarkStart w:id="274" w:name="_Toc360030478"/>
      <w:bookmarkStart w:id="275" w:name="_Toc360031228"/>
      <w:bookmarkStart w:id="276" w:name="_Toc360109830"/>
      <w:bookmarkStart w:id="277" w:name="_Toc360110140"/>
      <w:bookmarkStart w:id="278" w:name="_Toc360118330"/>
      <w:bookmarkStart w:id="279" w:name="_Toc360118645"/>
      <w:bookmarkStart w:id="280" w:name="_Toc418000109"/>
      <w:bookmarkStart w:id="281" w:name="_Toc440372890"/>
      <w:bookmarkStart w:id="282" w:name="_Toc74740354"/>
      <w:bookmarkStart w:id="283" w:name="_Toc410907880"/>
      <w:bookmarkEnd w:id="243"/>
      <w:bookmarkEnd w:id="244"/>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73389C">
        <w:rPr>
          <w:rFonts w:ascii="Arial" w:hAnsi="Arial"/>
          <w:lang w:val="sk-SK"/>
        </w:rPr>
        <w:lastRenderedPageBreak/>
        <w:t>Kontrola a overovanie oprávnenosti výdavkov</w:t>
      </w:r>
      <w:bookmarkEnd w:id="281"/>
      <w:bookmarkEnd w:id="282"/>
      <w:r w:rsidRPr="0073389C">
        <w:rPr>
          <w:rFonts w:ascii="Arial" w:hAnsi="Arial"/>
          <w:lang w:val="sk-SK"/>
        </w:rPr>
        <w:t xml:space="preserve"> </w:t>
      </w:r>
      <w:bookmarkEnd w:id="283"/>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284" w:name="_Toc410907881"/>
      <w:bookmarkStart w:id="285" w:name="_Toc440372891"/>
      <w:bookmarkStart w:id="286" w:name="_Toc74740355"/>
      <w:r w:rsidRPr="0073389C">
        <w:rPr>
          <w:lang w:val="sk-SK"/>
        </w:rPr>
        <w:t xml:space="preserve">Administratívna </w:t>
      </w:r>
      <w:r w:rsidR="00F17DE9">
        <w:rPr>
          <w:lang w:val="sk-SK"/>
        </w:rPr>
        <w:t xml:space="preserve">finančná </w:t>
      </w:r>
      <w:r w:rsidRPr="0073389C">
        <w:rPr>
          <w:lang w:val="sk-SK"/>
        </w:rPr>
        <w:t>kontrola</w:t>
      </w:r>
      <w:bookmarkEnd w:id="284"/>
      <w:bookmarkEnd w:id="285"/>
      <w:bookmarkEnd w:id="286"/>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287" w:name="_Toc410907882"/>
      <w:bookmarkStart w:id="288" w:name="_Toc440372892"/>
      <w:bookmarkStart w:id="289" w:name="_Toc74740356"/>
      <w:r>
        <w:rPr>
          <w:lang w:val="sk-SK"/>
        </w:rPr>
        <w:t>Finančná k</w:t>
      </w:r>
      <w:r w:rsidR="009D7F63" w:rsidRPr="0073389C">
        <w:rPr>
          <w:lang w:val="sk-SK"/>
        </w:rPr>
        <w:t>ontrola na mieste</w:t>
      </w:r>
      <w:bookmarkEnd w:id="287"/>
      <w:bookmarkEnd w:id="288"/>
      <w:bookmarkEnd w:id="289"/>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290"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291" w:name="_Toc440372893"/>
      <w:bookmarkStart w:id="292" w:name="_Toc74740357"/>
      <w:r w:rsidRPr="0073389C">
        <w:rPr>
          <w:rFonts w:ascii="Arial" w:hAnsi="Arial"/>
          <w:lang w:val="sk-SK"/>
        </w:rPr>
        <w:lastRenderedPageBreak/>
        <w:t>Pr</w:t>
      </w:r>
      <w:r>
        <w:rPr>
          <w:rFonts w:ascii="Arial" w:hAnsi="Arial"/>
          <w:lang w:val="sk-SK"/>
        </w:rPr>
        <w:t>echodné a záverečné ustanovenia</w:t>
      </w:r>
      <w:bookmarkEnd w:id="291"/>
      <w:bookmarkEnd w:id="292"/>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293" w:name="_Toc440372894"/>
      <w:bookmarkStart w:id="294" w:name="_Toc74740358"/>
      <w:r w:rsidRPr="0073389C">
        <w:rPr>
          <w:rFonts w:ascii="Arial" w:hAnsi="Arial"/>
          <w:lang w:val="sk-SK"/>
        </w:rPr>
        <w:lastRenderedPageBreak/>
        <w:t>Prílohy</w:t>
      </w:r>
      <w:bookmarkEnd w:id="290"/>
      <w:bookmarkEnd w:id="293"/>
      <w:bookmarkEnd w:id="294"/>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738F00D4"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Sumarizačný hárok – personálne výdavky </w:t>
      </w:r>
      <w:del w:id="295" w:author="Autor">
        <w:r w:rsidRPr="000A76AD" w:rsidDel="00DE24BE">
          <w:rPr>
            <w:rFonts w:ascii="Arial" w:hAnsi="Arial" w:cs="Arial"/>
            <w:sz w:val="19"/>
            <w:szCs w:val="19"/>
            <w:lang w:val="sk-SK"/>
          </w:rPr>
          <w:delText>– platí pre organizácie okrem ŠRO</w:delText>
        </w:r>
      </w:del>
    </w:p>
    <w:p w14:paraId="66EF8149" w14:textId="5667A5EF" w:rsidR="00322445" w:rsidRPr="000A76AD" w:rsidRDefault="006C3C6D" w:rsidP="00936F72">
      <w:pPr>
        <w:pStyle w:val="Default"/>
        <w:spacing w:before="120" w:after="120" w:line="288" w:lineRule="auto"/>
        <w:ind w:left="720" w:hanging="436"/>
        <w:jc w:val="both"/>
        <w:rPr>
          <w:rFonts w:ascii="Arial" w:hAnsi="Arial" w:cs="Arial"/>
          <w:sz w:val="19"/>
          <w:szCs w:val="19"/>
          <w:lang w:val="sk-SK"/>
        </w:rPr>
      </w:pPr>
      <w:ins w:id="296" w:author="Autor">
        <w:r>
          <w:rPr>
            <w:rFonts w:ascii="Arial" w:hAnsi="Arial" w:cs="Arial"/>
            <w:sz w:val="19"/>
            <w:szCs w:val="19"/>
            <w:lang w:val="sk-SK"/>
          </w:rPr>
          <w:t xml:space="preserve"> 10a</w:t>
        </w:r>
        <w:r w:rsidR="00D96C95">
          <w:rPr>
            <w:rFonts w:ascii="Arial" w:hAnsi="Arial" w:cs="Arial"/>
            <w:sz w:val="19"/>
            <w:szCs w:val="19"/>
            <w:lang w:val="sk-SK"/>
          </w:rPr>
          <w:t xml:space="preserve">) </w:t>
        </w:r>
      </w:ins>
      <w:r w:rsidR="009D7F63" w:rsidRPr="000A76AD">
        <w:rPr>
          <w:rFonts w:ascii="Arial" w:hAnsi="Arial" w:cs="Arial"/>
          <w:sz w:val="19"/>
          <w:szCs w:val="19"/>
          <w:lang w:val="sk-SK"/>
        </w:rPr>
        <w:t xml:space="preserve">Sumarizačný hárok – personálne výdavky – </w:t>
      </w:r>
      <w:ins w:id="297" w:author="Autor">
        <w:r w:rsidR="003173A2">
          <w:rPr>
            <w:rFonts w:ascii="Arial" w:hAnsi="Arial" w:cs="Arial"/>
            <w:sz w:val="19"/>
            <w:szCs w:val="19"/>
            <w:lang w:val="sk-SK"/>
          </w:rPr>
          <w:t xml:space="preserve">platí pre </w:t>
        </w:r>
        <w:r w:rsidR="00DE24BE" w:rsidRPr="00DE24BE">
          <w:rPr>
            <w:rFonts w:ascii="Arial" w:hAnsi="Arial" w:cs="Arial"/>
            <w:sz w:val="19"/>
            <w:szCs w:val="19"/>
            <w:lang w:val="sk-SK"/>
          </w:rPr>
          <w:t>projekty s aplikovanou štandardnou stupnicou jednotkových nákladov</w:t>
        </w:r>
      </w:ins>
      <w:del w:id="298" w:author="Autor">
        <w:r w:rsidR="009D7F63" w:rsidRPr="000A76AD" w:rsidDel="00DE24BE">
          <w:rPr>
            <w:rFonts w:ascii="Arial" w:hAnsi="Arial" w:cs="Arial"/>
            <w:sz w:val="19"/>
            <w:szCs w:val="19"/>
            <w:lang w:val="sk-SK"/>
          </w:rPr>
          <w:delText>platí pre štátne rozpočtové organizácie</w:delText>
        </w:r>
      </w:del>
    </w:p>
    <w:p w14:paraId="5D54114E" w14:textId="0CF126A5" w:rsidR="00322445" w:rsidRPr="000A76AD" w:rsidRDefault="009D7F63" w:rsidP="00936F72">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936F72">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936F72">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0E0BD314" w:rsidR="00322445" w:rsidRPr="000A76AD" w:rsidRDefault="00322445" w:rsidP="00936F72">
      <w:pPr>
        <w:pStyle w:val="Default"/>
        <w:numPr>
          <w:ilvl w:val="0"/>
          <w:numId w:val="162"/>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18"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705B630B" w:rsidR="007F77C1" w:rsidRDefault="00B1516C" w:rsidP="0029700B">
      <w:pPr>
        <w:pStyle w:val="Nadpis1"/>
        <w:numPr>
          <w:ilvl w:val="0"/>
          <w:numId w:val="0"/>
        </w:numPr>
        <w:rPr>
          <w:rFonts w:ascii="Arial" w:hAnsi="Arial"/>
          <w:lang w:val="sk-SK"/>
        </w:rPr>
      </w:pPr>
      <w:bookmarkStart w:id="299" w:name="_Toc74740359"/>
      <w:r>
        <w:rPr>
          <w:rFonts w:ascii="Arial" w:hAnsi="Arial"/>
          <w:lang w:val="sk-SK"/>
        </w:rPr>
        <w:lastRenderedPageBreak/>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299"/>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footerReference w:type="default" r:id="rId19"/>
      <w:footerReference w:type="first" r:id="rId20"/>
      <w:pgSz w:w="11906" w:h="16838" w:code="9"/>
      <w:pgMar w:top="1418" w:right="1418" w:bottom="1418" w:left="1418" w:header="709" w:footer="709" w:gutter="0"/>
      <w:paperSrc w:first="15" w:other="15"/>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23A171" w15:done="0"/>
  <w15:commentEx w15:paraId="7999FFB5" w15:done="0"/>
  <w15:commentEx w15:paraId="48783224" w15:done="0"/>
  <w15:commentEx w15:paraId="0BCC338E" w15:done="0"/>
  <w15:commentEx w15:paraId="7CFE2E98" w15:done="0"/>
  <w15:commentEx w15:paraId="41FC1D27" w15:done="0"/>
  <w15:commentEx w15:paraId="47AE6F48" w15:done="0"/>
  <w15:commentEx w15:paraId="56A6DD83" w15:done="0"/>
  <w15:commentEx w15:paraId="6946945E" w15:done="0"/>
  <w15:commentEx w15:paraId="2562A8B8" w15:done="0"/>
  <w15:commentEx w15:paraId="7E821017" w15:done="0"/>
  <w15:commentEx w15:paraId="2C88A798" w15:done="0"/>
  <w15:commentEx w15:paraId="2F7D86AC" w15:done="0"/>
  <w15:commentEx w15:paraId="7CB545B7" w15:done="0"/>
  <w15:commentEx w15:paraId="47C02C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9D3CA" w14:textId="77777777" w:rsidR="005D599D" w:rsidRDefault="005D599D">
      <w:r>
        <w:separator/>
      </w:r>
    </w:p>
    <w:p w14:paraId="738ED32E" w14:textId="77777777" w:rsidR="005D599D" w:rsidRDefault="005D599D"/>
  </w:endnote>
  <w:endnote w:type="continuationSeparator" w:id="0">
    <w:p w14:paraId="0062D3CB" w14:textId="77777777" w:rsidR="005D599D" w:rsidRDefault="005D599D">
      <w:r>
        <w:continuationSeparator/>
      </w:r>
    </w:p>
    <w:p w14:paraId="6A63B5A9" w14:textId="77777777" w:rsidR="005D599D" w:rsidRDefault="005D599D"/>
  </w:endnote>
  <w:endnote w:type="continuationNotice" w:id="1">
    <w:p w14:paraId="5640E92D" w14:textId="77777777" w:rsidR="005D599D" w:rsidRDefault="005D59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D579C" w14:textId="0AC184D3" w:rsidR="00DD0438" w:rsidRDefault="00DD0438">
    <w:pPr>
      <w:pStyle w:val="Pta"/>
      <w:jc w:val="right"/>
    </w:pPr>
    <w:r>
      <w:fldChar w:fldCharType="begin"/>
    </w:r>
    <w:r>
      <w:instrText xml:space="preserve"> PAGE   \* MERGEFORMAT </w:instrText>
    </w:r>
    <w:r>
      <w:fldChar w:fldCharType="separate"/>
    </w:r>
    <w:r w:rsidR="00A479B9">
      <w:rPr>
        <w:noProof/>
      </w:rPr>
      <w:t>2</w:t>
    </w:r>
    <w:r>
      <w:rPr>
        <w:noProof/>
      </w:rPr>
      <w:fldChar w:fldCharType="end"/>
    </w:r>
  </w:p>
  <w:p w14:paraId="2C36D00B" w14:textId="77777777" w:rsidR="00DD0438" w:rsidRPr="003530AF" w:rsidRDefault="00DD0438"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132299"/>
      <w:docPartObj>
        <w:docPartGallery w:val="Page Numbers (Bottom of Page)"/>
        <w:docPartUnique/>
      </w:docPartObj>
    </w:sdtPr>
    <w:sdtEndPr/>
    <w:sdtContent>
      <w:p w14:paraId="722CB5B5" w14:textId="40A46E9A" w:rsidR="00DD0438" w:rsidRDefault="00DD0438">
        <w:pPr>
          <w:pStyle w:val="Pta"/>
          <w:jc w:val="right"/>
        </w:pPr>
        <w:r>
          <w:fldChar w:fldCharType="begin"/>
        </w:r>
        <w:r>
          <w:instrText>PAGE   \* MERGEFORMAT</w:instrText>
        </w:r>
        <w:r>
          <w:fldChar w:fldCharType="separate"/>
        </w:r>
        <w:r w:rsidR="00A479B9" w:rsidRPr="00A479B9">
          <w:rPr>
            <w:noProof/>
            <w:lang w:val="sk-SK"/>
          </w:rPr>
          <w:t>1</w:t>
        </w:r>
        <w:r>
          <w:fldChar w:fldCharType="end"/>
        </w:r>
      </w:p>
    </w:sdtContent>
  </w:sdt>
  <w:p w14:paraId="3843E05C" w14:textId="77777777" w:rsidR="00DD0438" w:rsidRDefault="00DD043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0EC61" w14:textId="77777777" w:rsidR="005D599D" w:rsidRDefault="005D599D">
      <w:r>
        <w:separator/>
      </w:r>
    </w:p>
    <w:p w14:paraId="013912CB" w14:textId="77777777" w:rsidR="005D599D" w:rsidRDefault="005D599D"/>
  </w:footnote>
  <w:footnote w:type="continuationSeparator" w:id="0">
    <w:p w14:paraId="666FE182" w14:textId="77777777" w:rsidR="005D599D" w:rsidRDefault="005D599D">
      <w:r>
        <w:continuationSeparator/>
      </w:r>
    </w:p>
    <w:p w14:paraId="6D2B213C" w14:textId="77777777" w:rsidR="005D599D" w:rsidRDefault="005D599D"/>
  </w:footnote>
  <w:footnote w:type="continuationNotice" w:id="1">
    <w:p w14:paraId="635F7C17" w14:textId="77777777" w:rsidR="005D599D" w:rsidRDefault="005D599D"/>
  </w:footnote>
  <w:footnote w:id="2">
    <w:p w14:paraId="1788BD73" w14:textId="23B51D62" w:rsidR="00DD0438" w:rsidRPr="00CA64B9" w:rsidRDefault="00DD0438">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DD0438" w:rsidRPr="009D7F63" w:rsidRDefault="00DD0438"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DD0438" w:rsidRPr="009D7F63" w:rsidRDefault="00DD043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5">
    <w:p w14:paraId="2C5BE3F1" w14:textId="77777777" w:rsidR="00DD0438" w:rsidRPr="009D7F63" w:rsidRDefault="00DD043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6">
    <w:p w14:paraId="5C4451D7" w14:textId="77777777" w:rsidR="00DD0438" w:rsidRPr="005755D7" w:rsidRDefault="00DD0438">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DD0438" w:rsidRPr="00735615" w:rsidRDefault="00DD0438">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DD0438" w:rsidRDefault="00DD0438"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DD0438" w:rsidRDefault="00DD0438"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DD0438" w:rsidRPr="00EA00BD" w:rsidRDefault="00DD0438">
      <w:pPr>
        <w:pStyle w:val="Textpoznmkypodiarou"/>
        <w:rPr>
          <w:lang w:val="sk-SK"/>
        </w:rPr>
      </w:pPr>
    </w:p>
  </w:footnote>
  <w:footnote w:id="9">
    <w:p w14:paraId="3590E41A" w14:textId="77777777" w:rsidR="00DD0438" w:rsidRDefault="00DD0438"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DD0438" w:rsidRPr="0063712E" w:rsidRDefault="00DD0438"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DD0438" w:rsidRPr="009D7F63" w:rsidRDefault="00DD0438"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DD0438" w:rsidRPr="0063712E" w:rsidRDefault="00DD0438"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DD0438" w:rsidRPr="00992A14" w:rsidRDefault="00DD0438"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77777777" w:rsidR="00DD0438" w:rsidRPr="003911A6" w:rsidRDefault="00DD0438">
      <w:pPr>
        <w:pStyle w:val="Textpoznmkypodiarou"/>
        <w:rPr>
          <w:del w:id="96"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DD0438" w:rsidRPr="00F20EE9" w:rsidRDefault="00DD0438">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DD0438" w:rsidRPr="005D70A1" w:rsidRDefault="00DD0438">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DD0438" w:rsidRPr="00C44602" w:rsidRDefault="00DD0438"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7">
    <w:p w14:paraId="3A5390FB" w14:textId="77777777" w:rsidR="00DD0438" w:rsidRPr="00EA330D" w:rsidRDefault="00DD0438"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DD0438" w:rsidRPr="00852446" w:rsidRDefault="00DD0438"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DD0438" w:rsidRPr="00E25071" w:rsidRDefault="00DD0438"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DD0438" w:rsidRPr="00EA00BD" w:rsidRDefault="00DD0438">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DD0438" w:rsidRPr="00597E10" w:rsidRDefault="00DD0438"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DD0438" w:rsidRPr="00B25E05" w:rsidRDefault="00DD0438">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DD0438" w:rsidRPr="009D7F63" w:rsidRDefault="00DD0438"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DD0438" w:rsidRPr="009D7F63" w:rsidRDefault="00DD043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DD0438" w:rsidRPr="007D7535" w:rsidRDefault="00DD0438"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DD0438" w:rsidRPr="009D7F63" w:rsidRDefault="00DD0438"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DD0438" w:rsidRPr="009D7F63" w:rsidRDefault="00DD043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DD0438" w:rsidRPr="009D7F63" w:rsidRDefault="00DD043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DD0438" w:rsidRPr="009D7F63" w:rsidRDefault="00DD043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DD0438" w:rsidRPr="009D7F63" w:rsidRDefault="00DD0438"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DD0438" w:rsidRPr="009D7F63" w:rsidRDefault="00DD0438"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DD0438" w:rsidRPr="009D7F63" w:rsidRDefault="00DD043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DD0438" w:rsidRPr="009D7F63" w:rsidRDefault="00DD043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DD0438" w:rsidRPr="009D7F63" w:rsidRDefault="00DD043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DD0438" w:rsidRPr="00041D2E" w:rsidRDefault="00DD0438" w:rsidP="00041D2E">
      <w:pPr>
        <w:pStyle w:val="Textpoznmkypodiarou"/>
        <w:rPr>
          <w:lang w:val="sk-SK"/>
        </w:rPr>
      </w:pPr>
      <w:r w:rsidRPr="009D7F63">
        <w:rPr>
          <w:rFonts w:cs="Arial"/>
          <w:szCs w:val="16"/>
          <w:lang w:val="sk-SK" w:eastAsia="cs-CZ"/>
        </w:rPr>
        <w:t>4. pohonné hmoty.</w:t>
      </w:r>
    </w:p>
  </w:footnote>
  <w:footnote w:id="28">
    <w:p w14:paraId="784C7747" w14:textId="77777777" w:rsidR="00DD0438" w:rsidRPr="009D7F63" w:rsidRDefault="00DD0438"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DD0438" w:rsidRDefault="00DD0438"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DD0438" w:rsidRPr="00735615" w:rsidRDefault="00DD0438"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DD0438" w:rsidRPr="009D7F63" w:rsidRDefault="00DD0438"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DD0438" w:rsidRPr="009D7F63" w:rsidRDefault="00DD0438"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DD0438" w:rsidRDefault="00DD0438"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DD0438" w:rsidRPr="009D7F63" w:rsidRDefault="00DD0438">
      <w:pPr>
        <w:pStyle w:val="Textpoznmkypodiarou"/>
        <w:rPr>
          <w:rFonts w:cs="Arial"/>
          <w:szCs w:val="16"/>
          <w:lang w:val="sk-SK"/>
        </w:rPr>
      </w:pPr>
    </w:p>
  </w:footnote>
  <w:footnote w:id="33">
    <w:p w14:paraId="7F1147A2" w14:textId="3AB753A1" w:rsidR="00DD0438" w:rsidRPr="001B311E" w:rsidRDefault="00DD0438">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DD0438" w:rsidRPr="001B311E" w:rsidRDefault="00DD0438">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DD0438" w:rsidRPr="002D4628" w:rsidRDefault="00DD0438"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DD0438" w:rsidRPr="009D7F63" w:rsidRDefault="00DD0438"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7">
    <w:p w14:paraId="67F1ADFF" w14:textId="77777777" w:rsidR="00DD0438" w:rsidRPr="006E4CC8" w:rsidRDefault="00DD0438"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DD0438" w:rsidRPr="007F7349" w:rsidRDefault="00DD0438"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DD0438" w:rsidRPr="007F7349" w:rsidRDefault="00DD0438"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DD0438" w:rsidRPr="007F7349" w:rsidRDefault="00DD0438"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DD0438" w:rsidRPr="00F41F62" w:rsidRDefault="00DD0438"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DD0438" w:rsidRPr="009D7F63" w:rsidRDefault="00DD0438"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DD0438" w:rsidRDefault="00DD0438"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0">
    <w:p w14:paraId="6721C3EE" w14:textId="77777777" w:rsidR="00DD0438" w:rsidRDefault="00DD0438"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DD0438" w:rsidRDefault="00DD0438"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DD0438" w:rsidRPr="004F28ED" w:rsidRDefault="00DD0438">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DD0438" w:rsidRPr="00B25E05" w:rsidRDefault="00DD0438"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DD0438" w:rsidRPr="0031793F" w:rsidRDefault="00DD0438">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DD0438" w:rsidRPr="00E1641D" w:rsidRDefault="00DD0438"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DD0438" w:rsidRPr="0029658C" w:rsidRDefault="00DD0438"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DD0438" w:rsidRDefault="00DD0438"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DD0438" w:rsidRPr="0029658C" w:rsidRDefault="00DD0438"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DD0438" w:rsidRPr="00765644" w:rsidRDefault="00DD0438"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DD0438" w:rsidRDefault="00DD0438"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DD0438" w:rsidRDefault="00DD0438"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DD0438" w:rsidRDefault="00DD0438"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DD0438" w:rsidRPr="00033E1E" w:rsidRDefault="00DD043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DD0438" w:rsidRPr="00B8602D" w:rsidRDefault="00DD0438">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DD0438" w:rsidRPr="00BD5C09" w:rsidRDefault="00DD0438"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DD0438" w:rsidRPr="00867B4C" w:rsidRDefault="00DD0438"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DD0438" w:rsidRPr="00EA00BD" w:rsidRDefault="00DD0438"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DD0438" w:rsidRPr="00EA00BD" w:rsidRDefault="00DD0438"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DD0438" w:rsidRPr="00736D46" w:rsidRDefault="00DD0438"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DD0438" w:rsidRPr="00736D46" w:rsidRDefault="00DD0438">
      <w:pPr>
        <w:pStyle w:val="Textpoznmkypodiarou"/>
        <w:rPr>
          <w:lang w:val="sk-SK"/>
        </w:rPr>
      </w:pPr>
    </w:p>
  </w:footnote>
  <w:footnote w:id="56">
    <w:p w14:paraId="3B1DDFE6" w14:textId="77777777" w:rsidR="00DD0438" w:rsidRPr="00965E93" w:rsidRDefault="00DD0438"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DD0438" w:rsidRPr="009D7F63" w:rsidRDefault="00DD0438"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DD0438" w:rsidRPr="009D7F63" w:rsidRDefault="00DD0438"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DD0438" w:rsidRPr="009D7F63" w:rsidRDefault="00DD043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DD0438" w:rsidRPr="009D7F63" w:rsidRDefault="00DD043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DD0438" w:rsidRPr="009D7F63" w:rsidRDefault="00DD043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DD0438" w:rsidRPr="009D7F63" w:rsidRDefault="00DD043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DD0438" w:rsidRPr="009D7F63" w:rsidRDefault="00DD043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DD0438" w:rsidRPr="009D7F63" w:rsidRDefault="00DD043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DD0438" w:rsidRPr="009D7F63" w:rsidRDefault="00DD043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DD0438" w:rsidRPr="0064452F" w:rsidRDefault="00DD0438"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DD0438" w:rsidRPr="00062F88" w:rsidRDefault="00DD0438"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DD0438" w:rsidRDefault="00DD0438"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DD0438" w:rsidRPr="00F72B7B" w:rsidRDefault="00DD0438"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DD0438" w:rsidRDefault="00DD0438"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DD0438" w:rsidRDefault="00DD0438"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DD0438" w:rsidRPr="00AF0A84" w:rsidRDefault="00DD0438">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DD0438" w:rsidRPr="009D7F63" w:rsidRDefault="00DD043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DD0438" w:rsidRDefault="00DD0438"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DD0438" w:rsidRPr="00B275B2" w:rsidRDefault="00DD0438" w:rsidP="00AB15E6">
      <w:pPr>
        <w:pStyle w:val="Textpoznmkypodiarou"/>
        <w:jc w:val="both"/>
        <w:rPr>
          <w:lang w:val="sk-SK"/>
        </w:rPr>
      </w:pPr>
      <w:r>
        <w:rPr>
          <w:lang w:val="sk-SK"/>
        </w:rPr>
        <w:t xml:space="preserve"> </w:t>
      </w:r>
    </w:p>
  </w:footnote>
  <w:footnote w:id="73">
    <w:p w14:paraId="4CCCB3F6" w14:textId="77777777" w:rsidR="00DD0438" w:rsidRPr="001277DD" w:rsidRDefault="00DD0438"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DD0438" w:rsidRPr="00EA00BD" w:rsidRDefault="00DD0438"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DD0438" w:rsidRPr="001277DD" w:rsidRDefault="00DD0438"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6">
    <w:p w14:paraId="5F1D0A1D" w14:textId="77777777" w:rsidR="00DD0438" w:rsidRPr="001277DD" w:rsidRDefault="00DD0438"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DD0438" w:rsidRPr="001277DD" w:rsidRDefault="00DD0438"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DD0438" w:rsidRPr="00923BC1" w:rsidRDefault="00DD0438"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DD0438" w:rsidRPr="00772F95" w:rsidRDefault="00DD0438"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DD0438" w:rsidRPr="008A522F" w:rsidRDefault="00DD0438"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DD0438" w:rsidRPr="00CE0C11" w:rsidRDefault="00DD0438"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DD0438" w:rsidRPr="00621D47" w:rsidRDefault="00DD0438"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DD0438" w:rsidRPr="00391F1C" w:rsidRDefault="00DD0438"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DD0438" w:rsidRPr="009D7F63" w:rsidRDefault="00DD0438"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DD0438" w:rsidRPr="009D7F63" w:rsidRDefault="00DD043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DD0438" w:rsidRPr="009D7F63" w:rsidRDefault="00DD0438"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DD0438" w:rsidRPr="009D7F63" w:rsidRDefault="00DD0438"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DD0438" w:rsidRPr="009D7F63" w:rsidRDefault="00DD043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DD0438" w:rsidRPr="009D7F63" w:rsidRDefault="00DD0438"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DD0438" w:rsidRPr="00405EED" w:rsidRDefault="00DD0438"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DD0438" w:rsidRPr="009D7F63" w:rsidRDefault="00DD0438"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DD0438" w:rsidRPr="009D7F63" w:rsidRDefault="00DD0438"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3">
    <w:p w14:paraId="192A5ADB" w14:textId="77777777" w:rsidR="00DD0438" w:rsidRPr="009D7F63" w:rsidRDefault="00DD0438"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DD0438" w:rsidRPr="009D7F63" w:rsidRDefault="00DD0438"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DD0438" w:rsidRPr="009D7F63" w:rsidRDefault="00DD0438"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DD0438" w:rsidRPr="009D7F63" w:rsidRDefault="00DD0438"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DD0438" w:rsidRPr="009D7F63" w:rsidRDefault="00DD0438"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DD0438" w:rsidRPr="001A7C8D" w:rsidRDefault="00DD0438">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DD0438" w:rsidRPr="0064452F" w:rsidRDefault="00DD0438"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DD0438" w:rsidRPr="009D7F63" w:rsidRDefault="00DD0438"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DD0438" w:rsidRPr="009D7F63" w:rsidRDefault="00DD0438">
      <w:pPr>
        <w:pStyle w:val="Textpoznmkypodiarou"/>
        <w:rPr>
          <w:rFonts w:cs="Arial"/>
          <w:szCs w:val="16"/>
          <w:lang w:val="sk-SK"/>
        </w:rPr>
      </w:pPr>
    </w:p>
  </w:footnote>
  <w:footnote w:id="101">
    <w:p w14:paraId="7398D789" w14:textId="77777777" w:rsidR="00DD0438" w:rsidRPr="009D7F63" w:rsidRDefault="00DD043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2">
    <w:p w14:paraId="00DAB967" w14:textId="09619F97" w:rsidR="00DD0438" w:rsidRPr="00594011" w:rsidRDefault="00DD0438">
      <w:pPr>
        <w:pStyle w:val="Textpoznmkypodiarou"/>
        <w:rPr>
          <w:lang w:val="sk-SK"/>
        </w:rPr>
      </w:pPr>
      <w:ins w:id="144" w:author="Autor">
        <w:r>
          <w:rPr>
            <w:rStyle w:val="Odkaznapoznmkupodiarou"/>
          </w:rPr>
          <w:footnoteRef/>
        </w:r>
        <w:r>
          <w:t xml:space="preserve"> </w:t>
        </w:r>
        <w:r>
          <w:rPr>
            <w:lang w:val="sk-SK"/>
          </w:rPr>
          <w:t xml:space="preserve">V prípade </w:t>
        </w:r>
        <w:r w:rsidRPr="00594011">
          <w:t>predloženia</w:t>
        </w:r>
        <w:r>
          <w:rPr>
            <w:lang w:val="sk-SK"/>
          </w:rPr>
          <w:t xml:space="preserve"> ŽoP prostredníctvom</w:t>
        </w:r>
        <w:r>
          <w:t xml:space="preserve"> </w:t>
        </w:r>
        <w:r w:rsidRPr="00594011">
          <w:t xml:space="preserve"> </w:t>
        </w:r>
        <w:r>
          <w:rPr>
            <w:lang w:val="sk-SK"/>
          </w:rPr>
          <w:t>nástroja ITMS2014+ E</w:t>
        </w:r>
        <w:r w:rsidRPr="00594011">
          <w:t>lektr</w:t>
        </w:r>
        <w:r>
          <w:t xml:space="preserve">onické predloženie </w:t>
        </w:r>
        <w:r w:rsidRPr="00594011">
          <w:rPr>
            <w:b/>
          </w:rPr>
          <w:t>(neformálne</w:t>
        </w:r>
        <w:r>
          <w:t xml:space="preserve">), </w:t>
        </w:r>
        <w:r>
          <w:rPr>
            <w:lang w:val="sk-SK"/>
          </w:rPr>
          <w:t>ne</w:t>
        </w:r>
        <w:r>
          <w:t xml:space="preserve">bude </w:t>
        </w:r>
        <w:r>
          <w:rPr>
            <w:lang w:val="sk-SK"/>
          </w:rPr>
          <w:t>ta</w:t>
        </w:r>
        <w:r w:rsidRPr="00594011">
          <w:t xml:space="preserve">kéto </w:t>
        </w:r>
        <w:r w:rsidRPr="00594011">
          <w:rPr>
            <w:b/>
          </w:rPr>
          <w:t>neformálne</w:t>
        </w:r>
        <w:r w:rsidRPr="00594011">
          <w:t xml:space="preserve"> </w:t>
        </w:r>
        <w:r w:rsidRPr="00594011">
          <w:rPr>
            <w:b/>
          </w:rPr>
          <w:t>predloženie</w:t>
        </w:r>
        <w:r w:rsidRPr="00594011">
          <w:t xml:space="preserve"> zo strany RO pre OP EVS akceptované ako riadne podanie a za týmto účelom </w:t>
        </w:r>
        <w:r w:rsidRPr="00594011">
          <w:rPr>
            <w:b/>
          </w:rPr>
          <w:t>bude  vrátené Prijímateľovi na formálne podanie</w:t>
        </w:r>
        <w:r w:rsidRPr="00594011">
          <w:t>.</w:t>
        </w:r>
      </w:ins>
    </w:p>
  </w:footnote>
  <w:footnote w:id="103">
    <w:p w14:paraId="729C9F71" w14:textId="7FB2E36E" w:rsidR="00DD0438" w:rsidRPr="0029700B" w:rsidRDefault="00DD0438">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4">
    <w:p w14:paraId="49918D05" w14:textId="77777777" w:rsidR="00DD0438" w:rsidRPr="0063712E" w:rsidRDefault="00DD0438"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5">
    <w:p w14:paraId="5F606E25" w14:textId="1CBABB5F" w:rsidR="00DD0438" w:rsidRPr="0029700B" w:rsidRDefault="00DD0438">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6">
    <w:p w14:paraId="22C7FAFC" w14:textId="77777777" w:rsidR="00DD0438" w:rsidRPr="009D7F63" w:rsidRDefault="00DD043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7">
    <w:p w14:paraId="33F84496" w14:textId="77777777" w:rsidR="00DD0438" w:rsidRDefault="00DD0438"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8">
    <w:p w14:paraId="6CF46C03" w14:textId="77777777" w:rsidR="00DD0438" w:rsidRPr="009D7F63" w:rsidRDefault="00DD043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9">
    <w:p w14:paraId="77E0A074" w14:textId="77777777" w:rsidR="00DD0438" w:rsidRPr="009D7F63" w:rsidRDefault="00DD043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10">
    <w:p w14:paraId="7F787B99" w14:textId="77777777" w:rsidR="00DD0438" w:rsidRDefault="00DD0438"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DD0438" w:rsidRPr="0029658C" w:rsidRDefault="00DD043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1">
    <w:p w14:paraId="169781C2" w14:textId="77777777" w:rsidR="00DD0438" w:rsidRPr="009D7F63" w:rsidRDefault="00DD0438"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77777777" w:rsidR="00DD0438" w:rsidRPr="009D7F63" w:rsidRDefault="00DD043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DD0438" w:rsidRPr="009D7F63" w:rsidRDefault="00DD043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DD0438" w:rsidRPr="002D4DD9" w:rsidRDefault="00DD0438"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2">
    <w:p w14:paraId="69F2CF37" w14:textId="77777777" w:rsidR="00DD0438" w:rsidRPr="002D4DD9" w:rsidRDefault="00DD0438"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3">
    <w:p w14:paraId="2304559C" w14:textId="693606D0" w:rsidR="00DD0438" w:rsidRPr="00666AC8" w:rsidRDefault="00DD0438"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E84FB6">
        <w:rPr>
          <w:rFonts w:ascii="Arial" w:hAnsi="Arial"/>
          <w:b/>
          <w:sz w:val="16"/>
          <w:lang w:val="sk-SK"/>
        </w:rPr>
        <w:t>nevypracováva</w:t>
      </w:r>
      <w:r w:rsidRPr="00E84FB6">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4">
    <w:p w14:paraId="78551956" w14:textId="77777777" w:rsidR="00DD0438" w:rsidRPr="002D4DD9" w:rsidRDefault="00DD043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115">
    <w:p w14:paraId="73B9E602" w14:textId="77777777" w:rsidR="00DD0438" w:rsidRPr="002D4DD9" w:rsidRDefault="00DD043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6">
    <w:p w14:paraId="3DB9DEFA" w14:textId="77777777" w:rsidR="00DD0438" w:rsidRPr="009D7F63" w:rsidRDefault="00DD043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7">
    <w:p w14:paraId="1EABE73A" w14:textId="12BE3141" w:rsidR="00DD0438" w:rsidRPr="00DB1B99" w:rsidRDefault="00DD0438"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18">
    <w:p w14:paraId="43D25DB5" w14:textId="77777777" w:rsidR="00DD0438" w:rsidRPr="002D4DD9" w:rsidRDefault="00DD0438"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9">
    <w:p w14:paraId="7861C716" w14:textId="77777777" w:rsidR="00DD0438" w:rsidRPr="009D7F63" w:rsidRDefault="00DD0438"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20">
    <w:p w14:paraId="5A1F8B21" w14:textId="7C35E428" w:rsidR="00DD0438" w:rsidRPr="00DD30A9" w:rsidRDefault="00DD0438"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1">
    <w:p w14:paraId="727F53EE" w14:textId="5EAC881E" w:rsidR="00DD0438" w:rsidRPr="00365D81" w:rsidRDefault="00DD0438"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2">
    <w:p w14:paraId="07295FD0" w14:textId="77777777" w:rsidR="00DD0438" w:rsidRPr="009D7F63" w:rsidRDefault="00DD0438"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3">
    <w:p w14:paraId="52CC40AC" w14:textId="77777777" w:rsidR="00DD0438" w:rsidRDefault="00DD0438"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2733879F" w14:textId="77777777" w:rsidR="00DD0438" w:rsidRDefault="00DD0438"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1F01B6FE" w14:textId="77777777" w:rsidR="00DD0438" w:rsidRDefault="00DD0438"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6">
    <w:p w14:paraId="594D547A" w14:textId="77777777" w:rsidR="00DD0438" w:rsidRPr="008D4874" w:rsidRDefault="00DD0438">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06AEA2B7" w14:textId="77777777" w:rsidR="00DD0438" w:rsidRPr="00A9227A" w:rsidRDefault="00DD0438"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8">
    <w:p w14:paraId="74A50A83" w14:textId="77777777" w:rsidR="00DD0438" w:rsidRPr="009D7F63" w:rsidRDefault="00DD043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29">
    <w:p w14:paraId="7A914117" w14:textId="77777777" w:rsidR="00DD0438" w:rsidRPr="009D7F63" w:rsidRDefault="00DD043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30">
    <w:p w14:paraId="2FB92DE1" w14:textId="77777777" w:rsidR="00DD0438" w:rsidRDefault="00DD0438"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1">
    <w:p w14:paraId="317B1926" w14:textId="77777777" w:rsidR="00DD0438" w:rsidRPr="009D7F63" w:rsidRDefault="00DD043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2">
    <w:p w14:paraId="5A80A224" w14:textId="77777777" w:rsidR="00DD0438" w:rsidRPr="009D7F63" w:rsidRDefault="00DD043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293A52"/>
    <w:multiLevelType w:val="hybridMultilevel"/>
    <w:tmpl w:val="12C8ED94"/>
    <w:lvl w:ilvl="0" w:tplc="B2D4E61A">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20">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2">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8">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9">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1">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5">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9">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6">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7">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8">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5">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6">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9">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2">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5">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6">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3">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4">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5">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6">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7">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9">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2">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3">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6">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2">
    <w:nsid w:val="625769A8"/>
    <w:multiLevelType w:val="hybridMultilevel"/>
    <w:tmpl w:val="6B7E26B0"/>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1">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5">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1">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5">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9">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8">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8"/>
  </w:num>
  <w:num w:numId="2">
    <w:abstractNumId w:val="33"/>
  </w:num>
  <w:num w:numId="3">
    <w:abstractNumId w:val="124"/>
  </w:num>
  <w:num w:numId="4">
    <w:abstractNumId w:val="27"/>
  </w:num>
  <w:num w:numId="5">
    <w:abstractNumId w:val="56"/>
  </w:num>
  <w:num w:numId="6">
    <w:abstractNumId w:val="155"/>
  </w:num>
  <w:num w:numId="7">
    <w:abstractNumId w:val="154"/>
  </w:num>
  <w:num w:numId="8">
    <w:abstractNumId w:val="111"/>
  </w:num>
  <w:num w:numId="9">
    <w:abstractNumId w:val="133"/>
  </w:num>
  <w:num w:numId="10">
    <w:abstractNumId w:val="68"/>
  </w:num>
  <w:num w:numId="11">
    <w:abstractNumId w:val="108"/>
  </w:num>
  <w:num w:numId="12">
    <w:abstractNumId w:val="142"/>
  </w:num>
  <w:num w:numId="13">
    <w:abstractNumId w:val="1"/>
  </w:num>
  <w:num w:numId="14">
    <w:abstractNumId w:val="40"/>
  </w:num>
  <w:num w:numId="15">
    <w:abstractNumId w:val="81"/>
  </w:num>
  <w:num w:numId="16">
    <w:abstractNumId w:val="11"/>
  </w:num>
  <w:num w:numId="17">
    <w:abstractNumId w:val="12"/>
  </w:num>
  <w:num w:numId="18">
    <w:abstractNumId w:val="77"/>
  </w:num>
  <w:num w:numId="19">
    <w:abstractNumId w:val="114"/>
  </w:num>
  <w:num w:numId="20">
    <w:abstractNumId w:val="37"/>
  </w:num>
  <w:num w:numId="21">
    <w:abstractNumId w:val="79"/>
  </w:num>
  <w:num w:numId="22">
    <w:abstractNumId w:val="97"/>
  </w:num>
  <w:num w:numId="23">
    <w:abstractNumId w:val="126"/>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3"/>
  </w:num>
  <w:num w:numId="28">
    <w:abstractNumId w:val="101"/>
  </w:num>
  <w:num w:numId="29">
    <w:abstractNumId w:val="134"/>
  </w:num>
  <w:num w:numId="30">
    <w:abstractNumId w:val="109"/>
  </w:num>
  <w:num w:numId="31">
    <w:abstractNumId w:val="149"/>
  </w:num>
  <w:num w:numId="32">
    <w:abstractNumId w:val="129"/>
  </w:num>
  <w:num w:numId="33">
    <w:abstractNumId w:val="138"/>
  </w:num>
  <w:num w:numId="34">
    <w:abstractNumId w:val="144"/>
  </w:num>
  <w:num w:numId="35">
    <w:abstractNumId w:val="55"/>
  </w:num>
  <w:num w:numId="36">
    <w:abstractNumId w:val="66"/>
  </w:num>
  <w:num w:numId="37">
    <w:abstractNumId w:val="63"/>
  </w:num>
  <w:num w:numId="38">
    <w:abstractNumId w:val="74"/>
  </w:num>
  <w:num w:numId="39">
    <w:abstractNumId w:val="94"/>
  </w:num>
  <w:num w:numId="40">
    <w:abstractNumId w:val="148"/>
  </w:num>
  <w:num w:numId="41">
    <w:abstractNumId w:val="2"/>
  </w:num>
  <w:num w:numId="42">
    <w:abstractNumId w:val="72"/>
  </w:num>
  <w:num w:numId="43">
    <w:abstractNumId w:val="7"/>
  </w:num>
  <w:num w:numId="44">
    <w:abstractNumId w:val="49"/>
  </w:num>
  <w:num w:numId="45">
    <w:abstractNumId w:val="121"/>
  </w:num>
  <w:num w:numId="46">
    <w:abstractNumId w:val="132"/>
  </w:num>
  <w:num w:numId="47">
    <w:abstractNumId w:val="70"/>
  </w:num>
  <w:num w:numId="48">
    <w:abstractNumId w:val="143"/>
  </w:num>
  <w:num w:numId="49">
    <w:abstractNumId w:val="48"/>
  </w:num>
  <w:num w:numId="50">
    <w:abstractNumId w:val="29"/>
  </w:num>
  <w:num w:numId="51">
    <w:abstractNumId w:val="14"/>
  </w:num>
  <w:num w:numId="52">
    <w:abstractNumId w:val="52"/>
  </w:num>
  <w:num w:numId="53">
    <w:abstractNumId w:val="34"/>
  </w:num>
  <w:num w:numId="54">
    <w:abstractNumId w:val="24"/>
  </w:num>
  <w:num w:numId="55">
    <w:abstractNumId w:val="106"/>
  </w:num>
  <w:num w:numId="56">
    <w:abstractNumId w:val="73"/>
  </w:num>
  <w:num w:numId="57">
    <w:abstractNumId w:val="57"/>
  </w:num>
  <w:num w:numId="58">
    <w:abstractNumId w:val="118"/>
  </w:num>
  <w:num w:numId="59">
    <w:abstractNumId w:val="127"/>
  </w:num>
  <w:num w:numId="60">
    <w:abstractNumId w:val="89"/>
  </w:num>
  <w:num w:numId="61">
    <w:abstractNumId w:val="8"/>
  </w:num>
  <w:num w:numId="62">
    <w:abstractNumId w:val="47"/>
  </w:num>
  <w:num w:numId="63">
    <w:abstractNumId w:val="54"/>
  </w:num>
  <w:num w:numId="64">
    <w:abstractNumId w:val="23"/>
  </w:num>
  <w:num w:numId="65">
    <w:abstractNumId w:val="105"/>
  </w:num>
  <w:num w:numId="66">
    <w:abstractNumId w:val="25"/>
  </w:num>
  <w:num w:numId="67">
    <w:abstractNumId w:val="146"/>
  </w:num>
  <w:num w:numId="68">
    <w:abstractNumId w:val="80"/>
  </w:num>
  <w:num w:numId="69">
    <w:abstractNumId w:val="44"/>
  </w:num>
  <w:num w:numId="70">
    <w:abstractNumId w:val="139"/>
  </w:num>
  <w:num w:numId="71">
    <w:abstractNumId w:val="22"/>
  </w:num>
  <w:num w:numId="72">
    <w:abstractNumId w:val="152"/>
  </w:num>
  <w:num w:numId="73">
    <w:abstractNumId w:val="30"/>
  </w:num>
  <w:num w:numId="74">
    <w:abstractNumId w:val="151"/>
  </w:num>
  <w:num w:numId="75">
    <w:abstractNumId w:val="58"/>
  </w:num>
  <w:num w:numId="76">
    <w:abstractNumId w:val="156"/>
  </w:num>
  <w:num w:numId="77">
    <w:abstractNumId w:val="59"/>
  </w:num>
  <w:num w:numId="78">
    <w:abstractNumId w:val="41"/>
  </w:num>
  <w:num w:numId="79">
    <w:abstractNumId w:val="136"/>
  </w:num>
  <w:num w:numId="80">
    <w:abstractNumId w:val="87"/>
  </w:num>
  <w:num w:numId="81">
    <w:abstractNumId w:val="16"/>
  </w:num>
  <w:num w:numId="82">
    <w:abstractNumId w:val="45"/>
  </w:num>
  <w:num w:numId="83">
    <w:abstractNumId w:val="32"/>
  </w:num>
  <w:num w:numId="84">
    <w:abstractNumId w:val="110"/>
  </w:num>
  <w:num w:numId="85">
    <w:abstractNumId w:val="82"/>
  </w:num>
  <w:num w:numId="86">
    <w:abstractNumId w:val="51"/>
  </w:num>
  <w:num w:numId="87">
    <w:abstractNumId w:val="3"/>
  </w:num>
  <w:num w:numId="88">
    <w:abstractNumId w:val="147"/>
  </w:num>
  <w:num w:numId="89">
    <w:abstractNumId w:val="19"/>
  </w:num>
  <w:num w:numId="90">
    <w:abstractNumId w:val="65"/>
  </w:num>
  <w:num w:numId="91">
    <w:abstractNumId w:val="122"/>
  </w:num>
  <w:num w:numId="92">
    <w:abstractNumId w:val="116"/>
  </w:num>
  <w:num w:numId="93">
    <w:abstractNumId w:val="60"/>
  </w:num>
  <w:num w:numId="94">
    <w:abstractNumId w:val="96"/>
  </w:num>
  <w:num w:numId="95">
    <w:abstractNumId w:val="5"/>
  </w:num>
  <w:num w:numId="96">
    <w:abstractNumId w:val="100"/>
  </w:num>
  <w:num w:numId="97">
    <w:abstractNumId w:val="137"/>
  </w:num>
  <w:num w:numId="98">
    <w:abstractNumId w:val="123"/>
  </w:num>
  <w:num w:numId="99">
    <w:abstractNumId w:val="18"/>
  </w:num>
  <w:num w:numId="100">
    <w:abstractNumId w:val="90"/>
  </w:num>
  <w:num w:numId="101">
    <w:abstractNumId w:val="153"/>
  </w:num>
  <w:num w:numId="102">
    <w:abstractNumId w:val="88"/>
  </w:num>
  <w:num w:numId="103">
    <w:abstractNumId w:val="91"/>
  </w:num>
  <w:num w:numId="104">
    <w:abstractNumId w:val="42"/>
  </w:num>
  <w:num w:numId="105">
    <w:abstractNumId w:val="120"/>
  </w:num>
  <w:num w:numId="106">
    <w:abstractNumId w:val="141"/>
  </w:num>
  <w:num w:numId="107">
    <w:abstractNumId w:val="85"/>
  </w:num>
  <w:num w:numId="108">
    <w:abstractNumId w:val="38"/>
  </w:num>
  <w:num w:numId="109">
    <w:abstractNumId w:val="159"/>
  </w:num>
  <w:num w:numId="110">
    <w:abstractNumId w:val="104"/>
  </w:num>
  <w:num w:numId="111">
    <w:abstractNumId w:val="99"/>
  </w:num>
  <w:num w:numId="112">
    <w:abstractNumId w:val="135"/>
  </w:num>
  <w:num w:numId="113">
    <w:abstractNumId w:val="62"/>
  </w:num>
  <w:num w:numId="114">
    <w:abstractNumId w:val="86"/>
  </w:num>
  <w:num w:numId="115">
    <w:abstractNumId w:val="13"/>
  </w:num>
  <w:num w:numId="116">
    <w:abstractNumId w:val="10"/>
  </w:num>
  <w:num w:numId="117">
    <w:abstractNumId w:val="128"/>
  </w:num>
  <w:num w:numId="118">
    <w:abstractNumId w:val="115"/>
  </w:num>
  <w:num w:numId="119">
    <w:abstractNumId w:val="145"/>
  </w:num>
  <w:num w:numId="120">
    <w:abstractNumId w:val="131"/>
  </w:num>
  <w:num w:numId="121">
    <w:abstractNumId w:val="76"/>
  </w:num>
  <w:num w:numId="122">
    <w:abstractNumId w:val="61"/>
  </w:num>
  <w:num w:numId="123">
    <w:abstractNumId w:val="160"/>
  </w:num>
  <w:num w:numId="124">
    <w:abstractNumId w:val="50"/>
  </w:num>
  <w:num w:numId="125">
    <w:abstractNumId w:val="113"/>
  </w:num>
  <w:num w:numId="126">
    <w:abstractNumId w:val="39"/>
  </w:num>
  <w:num w:numId="127">
    <w:abstractNumId w:val="64"/>
  </w:num>
  <w:num w:numId="128">
    <w:abstractNumId w:val="112"/>
  </w:num>
  <w:num w:numId="129">
    <w:abstractNumId w:val="53"/>
  </w:num>
  <w:num w:numId="130">
    <w:abstractNumId w:val="43"/>
  </w:num>
  <w:num w:numId="131">
    <w:abstractNumId w:val="158"/>
  </w:num>
  <w:num w:numId="132">
    <w:abstractNumId w:val="71"/>
  </w:num>
  <w:num w:numId="133">
    <w:abstractNumId w:val="46"/>
  </w:num>
  <w:num w:numId="134">
    <w:abstractNumId w:val="107"/>
  </w:num>
  <w:num w:numId="135">
    <w:abstractNumId w:val="92"/>
  </w:num>
  <w:num w:numId="136">
    <w:abstractNumId w:val="21"/>
  </w:num>
  <w:num w:numId="137">
    <w:abstractNumId w:val="20"/>
  </w:num>
  <w:num w:numId="138">
    <w:abstractNumId w:val="130"/>
  </w:num>
  <w:num w:numId="139">
    <w:abstractNumId w:val="84"/>
  </w:num>
  <w:num w:numId="140">
    <w:abstractNumId w:val="117"/>
  </w:num>
  <w:num w:numId="141">
    <w:abstractNumId w:val="15"/>
  </w:num>
  <w:num w:numId="142">
    <w:abstractNumId w:val="6"/>
  </w:num>
  <w:num w:numId="143">
    <w:abstractNumId w:val="67"/>
  </w:num>
  <w:num w:numId="144">
    <w:abstractNumId w:val="26"/>
  </w:num>
  <w:num w:numId="145">
    <w:abstractNumId w:val="4"/>
  </w:num>
  <w:num w:numId="146">
    <w:abstractNumId w:val="83"/>
  </w:num>
  <w:num w:numId="147">
    <w:abstractNumId w:val="69"/>
  </w:num>
  <w:num w:numId="148">
    <w:abstractNumId w:val="28"/>
  </w:num>
  <w:num w:numId="149">
    <w:abstractNumId w:val="35"/>
  </w:num>
  <w:num w:numId="150">
    <w:abstractNumId w:val="36"/>
  </w:num>
  <w:num w:numId="151">
    <w:abstractNumId w:val="157"/>
  </w:num>
  <w:num w:numId="152">
    <w:abstractNumId w:val="9"/>
  </w:num>
  <w:num w:numId="153">
    <w:abstractNumId w:val="125"/>
  </w:num>
  <w:num w:numId="154">
    <w:abstractNumId w:val="98"/>
  </w:num>
  <w:num w:numId="155">
    <w:abstractNumId w:val="95"/>
  </w:num>
  <w:num w:numId="156">
    <w:abstractNumId w:val="150"/>
  </w:num>
  <w:num w:numId="157">
    <w:abstractNumId w:val="78"/>
  </w:num>
  <w:num w:numId="158">
    <w:abstractNumId w:val="75"/>
  </w:num>
  <w:num w:numId="159">
    <w:abstractNumId w:val="93"/>
  </w:num>
  <w:num w:numId="160">
    <w:abstractNumId w:val="94"/>
  </w:num>
  <w:num w:numId="161">
    <w:abstractNumId w:val="102"/>
  </w:num>
  <w:num w:numId="162">
    <w:abstractNumId w:val="17"/>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oslava Dziaková">
    <w15:presenceInfo w15:providerId="None" w15:userId="Miroslava Dziaková"/>
  </w15:person>
  <w15:person w15:author="Branislav Horák">
    <w15:presenceInfo w15:providerId="None" w15:userId="Branislav Horák"/>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8B3"/>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C71"/>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B2D"/>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6F"/>
    <w:rsid w:val="000F0479"/>
    <w:rsid w:val="000F050C"/>
    <w:rsid w:val="000F0819"/>
    <w:rsid w:val="000F08C8"/>
    <w:rsid w:val="000F1488"/>
    <w:rsid w:val="000F1971"/>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6305"/>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D13"/>
    <w:rsid w:val="001626D3"/>
    <w:rsid w:val="00162FFA"/>
    <w:rsid w:val="00163432"/>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755"/>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0BC3"/>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1F"/>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B4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5A6"/>
    <w:rsid w:val="002D7602"/>
    <w:rsid w:val="002D7680"/>
    <w:rsid w:val="002D76F3"/>
    <w:rsid w:val="002D7801"/>
    <w:rsid w:val="002E02DE"/>
    <w:rsid w:val="002E06B3"/>
    <w:rsid w:val="002E082D"/>
    <w:rsid w:val="002E0980"/>
    <w:rsid w:val="002E0A41"/>
    <w:rsid w:val="002E10B1"/>
    <w:rsid w:val="002E150B"/>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866"/>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3A2"/>
    <w:rsid w:val="0031754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6D6"/>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2E9E"/>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2ACD"/>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3F7BC9"/>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82"/>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0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11"/>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5F1"/>
    <w:rsid w:val="005B2DE9"/>
    <w:rsid w:val="005B3164"/>
    <w:rsid w:val="005B3E66"/>
    <w:rsid w:val="005B4CAD"/>
    <w:rsid w:val="005B4CBA"/>
    <w:rsid w:val="005B4E16"/>
    <w:rsid w:val="005B5500"/>
    <w:rsid w:val="005B57ED"/>
    <w:rsid w:val="005B5A86"/>
    <w:rsid w:val="005B5C10"/>
    <w:rsid w:val="005B63EF"/>
    <w:rsid w:val="005B658C"/>
    <w:rsid w:val="005B68B5"/>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99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4BCB"/>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3"/>
    <w:rsid w:val="0065174C"/>
    <w:rsid w:val="00651E04"/>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0FD2"/>
    <w:rsid w:val="0066158B"/>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DCE"/>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C6D"/>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E58"/>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218"/>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DB"/>
    <w:rsid w:val="00721EF6"/>
    <w:rsid w:val="0072218C"/>
    <w:rsid w:val="00722340"/>
    <w:rsid w:val="007223B7"/>
    <w:rsid w:val="007228D4"/>
    <w:rsid w:val="00723679"/>
    <w:rsid w:val="00723D18"/>
    <w:rsid w:val="00724BC7"/>
    <w:rsid w:val="0072500F"/>
    <w:rsid w:val="0072510F"/>
    <w:rsid w:val="00725179"/>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470"/>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371"/>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6F72"/>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82"/>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038"/>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440"/>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52"/>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5FB6"/>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259"/>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592"/>
    <w:rsid w:val="00A44714"/>
    <w:rsid w:val="00A449E3"/>
    <w:rsid w:val="00A44A5D"/>
    <w:rsid w:val="00A44C26"/>
    <w:rsid w:val="00A461FC"/>
    <w:rsid w:val="00A4628B"/>
    <w:rsid w:val="00A46536"/>
    <w:rsid w:val="00A46637"/>
    <w:rsid w:val="00A46FFA"/>
    <w:rsid w:val="00A479B9"/>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BEF"/>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3F7F"/>
    <w:rsid w:val="00A64620"/>
    <w:rsid w:val="00A64CCC"/>
    <w:rsid w:val="00A6511B"/>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98"/>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23E8"/>
    <w:rsid w:val="00BE328B"/>
    <w:rsid w:val="00BE34A5"/>
    <w:rsid w:val="00BE3E5B"/>
    <w:rsid w:val="00BE3F15"/>
    <w:rsid w:val="00BE3FA2"/>
    <w:rsid w:val="00BE4037"/>
    <w:rsid w:val="00BE416E"/>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9D"/>
    <w:rsid w:val="00C153C0"/>
    <w:rsid w:val="00C15591"/>
    <w:rsid w:val="00C15DDE"/>
    <w:rsid w:val="00C1685A"/>
    <w:rsid w:val="00C16A55"/>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A29"/>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020"/>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3EC"/>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B43"/>
    <w:rsid w:val="00D76CFE"/>
    <w:rsid w:val="00D76DD9"/>
    <w:rsid w:val="00D773D8"/>
    <w:rsid w:val="00D77BB1"/>
    <w:rsid w:val="00D80B10"/>
    <w:rsid w:val="00D80C31"/>
    <w:rsid w:val="00D814FE"/>
    <w:rsid w:val="00D819DB"/>
    <w:rsid w:val="00D820C3"/>
    <w:rsid w:val="00D8276A"/>
    <w:rsid w:val="00D829A0"/>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7BF"/>
    <w:rsid w:val="00D95871"/>
    <w:rsid w:val="00D95C9F"/>
    <w:rsid w:val="00D95E48"/>
    <w:rsid w:val="00D96259"/>
    <w:rsid w:val="00D9630C"/>
    <w:rsid w:val="00D9646E"/>
    <w:rsid w:val="00D96AD0"/>
    <w:rsid w:val="00D96AE1"/>
    <w:rsid w:val="00D96C95"/>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438"/>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4BE"/>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E7874"/>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6B6"/>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0816"/>
    <w:rsid w:val="00E411B1"/>
    <w:rsid w:val="00E41D7C"/>
    <w:rsid w:val="00E420D3"/>
    <w:rsid w:val="00E421C0"/>
    <w:rsid w:val="00E42428"/>
    <w:rsid w:val="00E42491"/>
    <w:rsid w:val="00E425C2"/>
    <w:rsid w:val="00E42C5B"/>
    <w:rsid w:val="00E44157"/>
    <w:rsid w:val="00E442D8"/>
    <w:rsid w:val="00E443AA"/>
    <w:rsid w:val="00E4456F"/>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102"/>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247"/>
    <w:rsid w:val="00E847CA"/>
    <w:rsid w:val="00E84AF1"/>
    <w:rsid w:val="00E84FB6"/>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3E52"/>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0DDF"/>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38D"/>
    <w:rsid w:val="00EC6577"/>
    <w:rsid w:val="00EC6799"/>
    <w:rsid w:val="00EC6FBF"/>
    <w:rsid w:val="00EC7816"/>
    <w:rsid w:val="00EC795A"/>
    <w:rsid w:val="00EC7CEF"/>
    <w:rsid w:val="00EC7F3A"/>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0B8"/>
    <w:rsid w:val="00F114A1"/>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36A2D"/>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6B4D"/>
    <w:rsid w:val="00F670ED"/>
    <w:rsid w:val="00F67A04"/>
    <w:rsid w:val="00F67B1B"/>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0D9"/>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804"/>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6497"/>
    <w:rsid w:val="00FB72DE"/>
    <w:rsid w:val="00FB7462"/>
    <w:rsid w:val="00FB7AA3"/>
    <w:rsid w:val="00FB7D1E"/>
    <w:rsid w:val="00FB7D4B"/>
    <w:rsid w:val="00FC06C2"/>
    <w:rsid w:val="00FC0B48"/>
    <w:rsid w:val="00FC0D0A"/>
    <w:rsid w:val="00FC0E93"/>
    <w:rsid w:val="00FC0FC1"/>
    <w:rsid w:val="00FC10B9"/>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27B"/>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3FC8"/>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789327422">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mployment.gov.sk/filemanager/opatrenie-248_2012zz.pdf" TargetMode="External"/><Relationship Id="rId18" Type="http://schemas.openxmlformats.org/officeDocument/2006/relationships/hyperlink" Target="http://www.partnerskadohoda.gov.sk"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 Type="http://schemas.openxmlformats.org/officeDocument/2006/relationships/styles" Target="styles.xml"/><Relationship Id="rId16" Type="http://schemas.openxmlformats.org/officeDocument/2006/relationships/hyperlink" Target="http://www.reformuj.sk/dokument/projektove-dokumenty/" TargetMode="External"/><Relationship Id="rId20" Type="http://schemas.openxmlformats.org/officeDocument/2006/relationships/footer" Target="footer2.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formuj.sk/dokument/projektove-dokumenty/" TargetMode="Externa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8" Type="http://schemas.microsoft.com/office/2011/relationships/commentsExtended" Target="commentsExtended.xml"/><Relationship Id="rId10" Type="http://schemas.openxmlformats.org/officeDocument/2006/relationships/hyperlink" Target="http://www.finance.gov.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artnerskadohoda.gov.sk" TargetMode="External"/><Relationship Id="rId14" Type="http://schemas.openxmlformats.org/officeDocument/2006/relationships/hyperlink" Target="http://www.zbierka.sk/sk/predpisy/401-2012-z-z.p-34960.pdf"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111</Pages>
  <Words>51948</Words>
  <Characters>296105</Characters>
  <Application>Microsoft Office Word</Application>
  <DocSecurity>0</DocSecurity>
  <Lines>2467</Lines>
  <Paragraphs>694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347359</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2022-02-15T07:03:00Z</dcterms:created>
  <dcterms:modified xsi:type="dcterms:W3CDTF">2022-02-15T07:04:00Z</dcterms:modified>
</cp:coreProperties>
</file>